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12B" w:rsidRPr="006D4E02" w:rsidRDefault="006311FA" w:rsidP="00533C78">
      <w:pPr>
        <w:jc w:val="center"/>
        <w:rPr>
          <w:b/>
        </w:rPr>
      </w:pPr>
      <w:r w:rsidRPr="00BA2AE8">
        <w:rPr>
          <w:b/>
        </w:rPr>
        <w:t>Форма 2.</w:t>
      </w:r>
      <w:r>
        <w:rPr>
          <w:b/>
        </w:rPr>
        <w:t xml:space="preserve"> </w:t>
      </w:r>
      <w:hyperlink r:id="rId8" w:history="1">
        <w:r w:rsidR="00CA512B" w:rsidRPr="006D4E02">
          <w:rPr>
            <w:b/>
          </w:rPr>
          <w:t>Отчет</w:t>
        </w:r>
      </w:hyperlink>
      <w:r w:rsidR="00CA512B" w:rsidRPr="006D4E02">
        <w:rPr>
          <w:b/>
        </w:rPr>
        <w:t xml:space="preserve"> о выполнении основных меро</w:t>
      </w:r>
      <w:r w:rsidR="00533C78">
        <w:rPr>
          <w:b/>
        </w:rPr>
        <w:t>приятий</w:t>
      </w:r>
      <w:r w:rsidR="008B02E6">
        <w:rPr>
          <w:b/>
        </w:rPr>
        <w:t xml:space="preserve"> муниципальной программы за 202</w:t>
      </w:r>
      <w:r w:rsidR="004B3BF0">
        <w:rPr>
          <w:b/>
        </w:rPr>
        <w:t>5</w:t>
      </w:r>
      <w:r w:rsidR="00533C78">
        <w:rPr>
          <w:b/>
        </w:rPr>
        <w:t xml:space="preserve"> год</w:t>
      </w:r>
    </w:p>
    <w:p w:rsidR="00CA512B" w:rsidRPr="006D4E02" w:rsidRDefault="00CA512B" w:rsidP="00CA512B">
      <w:pPr>
        <w:spacing w:before="120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387"/>
        <w:gridCol w:w="7969"/>
      </w:tblGrid>
      <w:tr w:rsidR="00CA512B" w:rsidRPr="00DB62B2" w:rsidTr="00DB62B2">
        <w:trPr>
          <w:trHeight w:val="277"/>
        </w:trPr>
        <w:tc>
          <w:tcPr>
            <w:tcW w:w="5387" w:type="dxa"/>
            <w:shd w:val="clear" w:color="auto" w:fill="auto"/>
          </w:tcPr>
          <w:p w:rsidR="00CA512B" w:rsidRPr="00DB62B2" w:rsidRDefault="00CA512B" w:rsidP="001642DA">
            <w:pPr>
              <w:spacing w:before="40" w:after="40"/>
            </w:pPr>
            <w:r w:rsidRPr="00DB62B2">
              <w:t>Наименование муниципальной программы</w:t>
            </w:r>
          </w:p>
        </w:tc>
        <w:tc>
          <w:tcPr>
            <w:tcW w:w="7969" w:type="dxa"/>
            <w:shd w:val="clear" w:color="auto" w:fill="auto"/>
          </w:tcPr>
          <w:p w:rsidR="00CA512B" w:rsidRPr="00DB62B2" w:rsidRDefault="00D4476E" w:rsidP="003358FC">
            <w:pPr>
              <w:jc w:val="center"/>
            </w:pPr>
            <w:r w:rsidRPr="00DB62B2">
              <w:t xml:space="preserve">«Управление муниципальными финансами» </w:t>
            </w:r>
          </w:p>
        </w:tc>
      </w:tr>
    </w:tbl>
    <w:p w:rsidR="00CA512B" w:rsidRPr="006D4E02" w:rsidRDefault="00CA512B" w:rsidP="00CA512B"/>
    <w:tbl>
      <w:tblPr>
        <w:tblW w:w="16019" w:type="dxa"/>
        <w:tblInd w:w="-74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84"/>
        <w:gridCol w:w="426"/>
        <w:gridCol w:w="425"/>
        <w:gridCol w:w="2126"/>
        <w:gridCol w:w="1701"/>
        <w:gridCol w:w="851"/>
        <w:gridCol w:w="992"/>
        <w:gridCol w:w="2552"/>
        <w:gridCol w:w="6237"/>
      </w:tblGrid>
      <w:tr w:rsidR="00A31DE2" w:rsidRPr="001C7181" w:rsidTr="00C46DC7">
        <w:trPr>
          <w:trHeight w:val="20"/>
        </w:trPr>
        <w:tc>
          <w:tcPr>
            <w:tcW w:w="1560" w:type="dxa"/>
            <w:gridSpan w:val="4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126" w:type="dxa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 xml:space="preserve">Наименование </w:t>
            </w:r>
            <w:r w:rsidR="008F6AC5" w:rsidRPr="006D4E02">
              <w:rPr>
                <w:sz w:val="18"/>
                <w:szCs w:val="18"/>
              </w:rPr>
              <w:t xml:space="preserve">подпрограммы,  </w:t>
            </w:r>
            <w:r w:rsidRPr="006D4E02">
              <w:rPr>
                <w:sz w:val="18"/>
                <w:szCs w:val="18"/>
              </w:rPr>
              <w:t xml:space="preserve">                                      основного мероприятия, 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Ответственный исполнитель, соисполнители</w:t>
            </w:r>
          </w:p>
        </w:tc>
        <w:tc>
          <w:tcPr>
            <w:tcW w:w="851" w:type="dxa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992" w:type="dxa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2552" w:type="dxa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6237" w:type="dxa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Достигнутый результат на конец отчетного периода</w:t>
            </w:r>
          </w:p>
        </w:tc>
      </w:tr>
      <w:tr w:rsidR="00A31DE2" w:rsidRPr="001C7181" w:rsidTr="00C46DC7">
        <w:trPr>
          <w:trHeight w:val="20"/>
        </w:trPr>
        <w:tc>
          <w:tcPr>
            <w:tcW w:w="425" w:type="dxa"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МП</w:t>
            </w:r>
          </w:p>
        </w:tc>
        <w:tc>
          <w:tcPr>
            <w:tcW w:w="284" w:type="dxa"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Пп</w:t>
            </w:r>
          </w:p>
        </w:tc>
        <w:tc>
          <w:tcPr>
            <w:tcW w:w="426" w:type="dxa"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ОМ</w:t>
            </w:r>
          </w:p>
        </w:tc>
        <w:tc>
          <w:tcPr>
            <w:tcW w:w="425" w:type="dxa"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М</w:t>
            </w:r>
          </w:p>
        </w:tc>
        <w:tc>
          <w:tcPr>
            <w:tcW w:w="2126" w:type="dxa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31DE2" w:rsidRPr="001C7181" w:rsidTr="001418CE">
        <w:trPr>
          <w:gridAfter w:val="6"/>
          <w:wAfter w:w="14459" w:type="dxa"/>
          <w:trHeight w:val="20"/>
        </w:trPr>
        <w:tc>
          <w:tcPr>
            <w:tcW w:w="425" w:type="dxa"/>
            <w:noWrap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4ED9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A31DE2" w:rsidRPr="001C7181" w:rsidTr="00C46DC7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A31DE2" w:rsidRPr="002C61C9" w:rsidRDefault="00A31DE2" w:rsidP="00D919FD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Нормативно - методическое обеспечение и организация бюджетного процесса в Можгинском районе</w:t>
            </w:r>
          </w:p>
        </w:tc>
        <w:tc>
          <w:tcPr>
            <w:tcW w:w="1701" w:type="dxa"/>
            <w:noWrap/>
          </w:tcPr>
          <w:p w:rsidR="00A31DE2" w:rsidRPr="00D919FD" w:rsidRDefault="00A31DE2" w:rsidP="00D919FD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noWrap/>
          </w:tcPr>
          <w:p w:rsidR="00A31DE2" w:rsidRPr="006E4ED9" w:rsidRDefault="00A31DE2" w:rsidP="00D919FD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noWrap/>
          </w:tcPr>
          <w:p w:rsidR="00A31DE2" w:rsidRPr="006E4ED9" w:rsidRDefault="00A31DE2" w:rsidP="00D919FD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A31DE2" w:rsidRPr="00795C64" w:rsidRDefault="00A31DE2" w:rsidP="00C47464">
            <w:pPr>
              <w:rPr>
                <w:sz w:val="16"/>
                <w:szCs w:val="16"/>
              </w:rPr>
            </w:pPr>
          </w:p>
        </w:tc>
        <w:tc>
          <w:tcPr>
            <w:tcW w:w="6237" w:type="dxa"/>
            <w:noWrap/>
            <w:vAlign w:val="bottom"/>
          </w:tcPr>
          <w:p w:rsidR="00A31DE2" w:rsidRPr="00A869A6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A869A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A31DE2" w:rsidRPr="001C7181" w:rsidTr="00C46DC7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A31DE2" w:rsidRPr="006E4ED9" w:rsidRDefault="00A31DE2" w:rsidP="00D4476E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noWrap/>
          </w:tcPr>
          <w:p w:rsidR="00A31DE2" w:rsidRPr="00FE413F" w:rsidRDefault="00A31DE2" w:rsidP="00D919FD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E413F">
              <w:rPr>
                <w:sz w:val="18"/>
                <w:szCs w:val="18"/>
              </w:rPr>
              <w:t>Нормативно - правовое регулирование в сфере организации бюджетного процесса</w:t>
            </w:r>
          </w:p>
        </w:tc>
        <w:tc>
          <w:tcPr>
            <w:tcW w:w="1701" w:type="dxa"/>
            <w:noWrap/>
          </w:tcPr>
          <w:p w:rsidR="00A31DE2" w:rsidRPr="002C61C9" w:rsidRDefault="00A31DE2" w:rsidP="0057663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Управление финансов </w:t>
            </w:r>
            <w:r w:rsidR="00576630">
              <w:rPr>
                <w:sz w:val="18"/>
                <w:szCs w:val="18"/>
              </w:rPr>
              <w:t>Можгинского района</w:t>
            </w:r>
          </w:p>
        </w:tc>
        <w:tc>
          <w:tcPr>
            <w:tcW w:w="851" w:type="dxa"/>
            <w:noWrap/>
          </w:tcPr>
          <w:p w:rsidR="00A31DE2" w:rsidRPr="002C61C9" w:rsidRDefault="00A31DE2" w:rsidP="00C4579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06213"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="00CD227B">
              <w:rPr>
                <w:sz w:val="18"/>
                <w:szCs w:val="18"/>
              </w:rPr>
              <w:t xml:space="preserve"> </w:t>
            </w:r>
            <w:r w:rsidRPr="002C61C9">
              <w:rPr>
                <w:sz w:val="18"/>
                <w:szCs w:val="18"/>
              </w:rPr>
              <w:t>года</w:t>
            </w:r>
          </w:p>
        </w:tc>
        <w:tc>
          <w:tcPr>
            <w:tcW w:w="992" w:type="dxa"/>
            <w:noWrap/>
          </w:tcPr>
          <w:p w:rsidR="00A31DE2" w:rsidRPr="002C61C9" w:rsidRDefault="00A31DE2" w:rsidP="003124D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06213"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Утвержденные нормативные правовые акты, правовые акты по вопросам организации бюджетного процесса.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Исполнение плана по налоговым и неналоговым доходам бюджета Удмуртской Республики за отчетный финансовый год не менее 100%.</w:t>
            </w:r>
          </w:p>
          <w:p w:rsidR="00A31DE2" w:rsidRPr="00F4370D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Исполнение расходных обязательств консолидированного бюджета - не менее 92%</w:t>
            </w:r>
          </w:p>
        </w:tc>
        <w:tc>
          <w:tcPr>
            <w:tcW w:w="6237" w:type="dxa"/>
            <w:noWrap/>
          </w:tcPr>
          <w:p w:rsidR="00A31DE2" w:rsidRPr="00A869A6" w:rsidRDefault="00A31DE2" w:rsidP="005A1985">
            <w:pPr>
              <w:pStyle w:val="Style6"/>
              <w:widowControl/>
              <w:spacing w:line="20" w:lineRule="atLeast"/>
              <w:contextualSpacing/>
              <w:rPr>
                <w:sz w:val="18"/>
                <w:szCs w:val="18"/>
                <w:u w:val="single"/>
              </w:rPr>
            </w:pPr>
            <w:r w:rsidRPr="00A869A6">
              <w:rPr>
                <w:rStyle w:val="FontStyle21"/>
                <w:rFonts w:eastAsia="Calibri"/>
                <w:sz w:val="18"/>
                <w:szCs w:val="18"/>
                <w:u w:val="single"/>
              </w:rPr>
              <w:t>Результаты за 20</w:t>
            </w:r>
            <w:r w:rsidR="00DB6517">
              <w:rPr>
                <w:rStyle w:val="FontStyle21"/>
                <w:rFonts w:eastAsia="Calibri"/>
                <w:sz w:val="18"/>
                <w:szCs w:val="18"/>
                <w:u w:val="single"/>
              </w:rPr>
              <w:t>2</w:t>
            </w:r>
            <w:r w:rsidR="008C4ED2">
              <w:rPr>
                <w:rStyle w:val="FontStyle21"/>
                <w:rFonts w:eastAsia="Calibri"/>
                <w:sz w:val="18"/>
                <w:szCs w:val="18"/>
                <w:u w:val="single"/>
              </w:rPr>
              <w:t>5</w:t>
            </w:r>
            <w:r w:rsidR="00C9799F">
              <w:rPr>
                <w:rStyle w:val="FontStyle21"/>
                <w:rFonts w:eastAsia="Calibri"/>
                <w:sz w:val="18"/>
                <w:szCs w:val="18"/>
                <w:u w:val="single"/>
              </w:rPr>
              <w:t xml:space="preserve"> </w:t>
            </w:r>
            <w:r w:rsidRPr="00A869A6">
              <w:rPr>
                <w:rStyle w:val="FontStyle21"/>
                <w:rFonts w:eastAsia="Calibri"/>
                <w:sz w:val="18"/>
                <w:szCs w:val="18"/>
                <w:u w:val="single"/>
              </w:rPr>
              <w:t>год:</w:t>
            </w:r>
          </w:p>
          <w:p w:rsidR="00A31DE2" w:rsidRPr="00A869A6" w:rsidRDefault="00A31DE2" w:rsidP="007A7D73">
            <w:pPr>
              <w:spacing w:before="40" w:after="40"/>
              <w:contextualSpacing/>
              <w:rPr>
                <w:color w:val="000000"/>
                <w:sz w:val="18"/>
                <w:szCs w:val="18"/>
              </w:rPr>
            </w:pPr>
            <w:r w:rsidRPr="00A869A6">
              <w:rPr>
                <w:color w:val="000000"/>
                <w:sz w:val="18"/>
                <w:szCs w:val="18"/>
              </w:rPr>
              <w:t>-</w:t>
            </w:r>
            <w:r w:rsidRPr="00A869A6">
              <w:rPr>
                <w:color w:val="000000" w:themeColor="text1"/>
                <w:sz w:val="18"/>
                <w:szCs w:val="18"/>
              </w:rPr>
              <w:t xml:space="preserve"> </w:t>
            </w:r>
            <w:r w:rsidR="00C9799F" w:rsidRPr="00C9799F">
              <w:rPr>
                <w:color w:val="000000" w:themeColor="text1"/>
                <w:sz w:val="18"/>
                <w:szCs w:val="18"/>
              </w:rPr>
              <w:t>Исполнение плана по налоговым и неналоговым доходам</w:t>
            </w:r>
            <w:r w:rsidR="00C9799F">
              <w:rPr>
                <w:color w:val="000000" w:themeColor="text1"/>
                <w:sz w:val="18"/>
                <w:szCs w:val="18"/>
              </w:rPr>
              <w:t xml:space="preserve"> за 202</w:t>
            </w:r>
            <w:r w:rsidR="008C4ED2">
              <w:rPr>
                <w:color w:val="000000" w:themeColor="text1"/>
                <w:sz w:val="18"/>
                <w:szCs w:val="18"/>
              </w:rPr>
              <w:t>5</w:t>
            </w:r>
            <w:r w:rsidR="00C9799F">
              <w:rPr>
                <w:color w:val="000000" w:themeColor="text1"/>
                <w:sz w:val="18"/>
                <w:szCs w:val="18"/>
              </w:rPr>
              <w:t xml:space="preserve"> год </w:t>
            </w:r>
            <w:r w:rsidR="008C4ED2">
              <w:rPr>
                <w:color w:val="000000" w:themeColor="text1"/>
                <w:sz w:val="18"/>
                <w:szCs w:val="18"/>
              </w:rPr>
              <w:t>108,1</w:t>
            </w:r>
            <w:r w:rsidR="00C9799F">
              <w:rPr>
                <w:color w:val="000000" w:themeColor="text1"/>
                <w:sz w:val="18"/>
                <w:szCs w:val="18"/>
              </w:rPr>
              <w:t>%</w:t>
            </w:r>
            <w:r w:rsidRPr="00A869A6">
              <w:rPr>
                <w:color w:val="000000" w:themeColor="text1"/>
                <w:sz w:val="18"/>
                <w:szCs w:val="18"/>
              </w:rPr>
              <w:t>;</w:t>
            </w:r>
          </w:p>
          <w:p w:rsidR="00A31DE2" w:rsidRPr="00A869A6" w:rsidRDefault="00A31DE2" w:rsidP="008C4ED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A869A6">
              <w:rPr>
                <w:color w:val="000000"/>
                <w:sz w:val="18"/>
                <w:szCs w:val="18"/>
              </w:rPr>
              <w:t xml:space="preserve">- исполнение расходных обязательств консолидированного бюджета- </w:t>
            </w:r>
            <w:r w:rsidR="008C4ED2">
              <w:rPr>
                <w:color w:val="000000"/>
                <w:sz w:val="18"/>
                <w:szCs w:val="18"/>
              </w:rPr>
              <w:t>98,1</w:t>
            </w:r>
            <w:r w:rsidRPr="00A869A6">
              <w:rPr>
                <w:color w:val="000000"/>
                <w:sz w:val="18"/>
                <w:szCs w:val="18"/>
              </w:rPr>
              <w:t xml:space="preserve"> %</w:t>
            </w:r>
          </w:p>
        </w:tc>
      </w:tr>
      <w:tr w:rsidR="00A31DE2" w:rsidRPr="001C7181" w:rsidTr="00C46DC7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26" w:type="dxa"/>
            <w:noWrap/>
          </w:tcPr>
          <w:p w:rsidR="00A31DE2" w:rsidRPr="002C61C9" w:rsidRDefault="00D336EB" w:rsidP="00841496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Организация составления, составление проекта бюджета Можгинского района, прогноза бюджета Можгинского района</w:t>
            </w:r>
          </w:p>
        </w:tc>
        <w:tc>
          <w:tcPr>
            <w:tcW w:w="1701" w:type="dxa"/>
            <w:noWrap/>
          </w:tcPr>
          <w:p w:rsidR="00A31DE2" w:rsidRPr="002C61C9" w:rsidRDefault="00D336EB" w:rsidP="0084149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Управление финансов </w:t>
            </w:r>
            <w:r>
              <w:rPr>
                <w:sz w:val="18"/>
                <w:szCs w:val="18"/>
              </w:rPr>
              <w:t>Можгинского района</w:t>
            </w:r>
          </w:p>
        </w:tc>
        <w:tc>
          <w:tcPr>
            <w:tcW w:w="851" w:type="dxa"/>
            <w:noWrap/>
          </w:tcPr>
          <w:p w:rsidR="00A31DE2" w:rsidRPr="002C61C9" w:rsidRDefault="00A31DE2" w:rsidP="00C4579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май - ноябрь 20</w:t>
            </w:r>
            <w:r w:rsidR="00306213"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A31DE2" w:rsidRPr="002C61C9" w:rsidRDefault="00A31DE2" w:rsidP="00C4579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май - ноябрь 20</w:t>
            </w:r>
            <w:r w:rsidR="00306213"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Составленный проект бю</w:t>
            </w:r>
            <w:r w:rsidR="00CD227B">
              <w:rPr>
                <w:sz w:val="16"/>
                <w:szCs w:val="16"/>
              </w:rPr>
              <w:t>джета Можгинского района на 202</w:t>
            </w:r>
            <w:r w:rsidR="00B95003">
              <w:rPr>
                <w:sz w:val="16"/>
                <w:szCs w:val="16"/>
              </w:rPr>
              <w:t>6</w:t>
            </w:r>
            <w:r w:rsidR="00CD227B">
              <w:rPr>
                <w:sz w:val="16"/>
                <w:szCs w:val="16"/>
              </w:rPr>
              <w:t xml:space="preserve"> год и плановый период 202</w:t>
            </w:r>
            <w:r w:rsidR="00B95003">
              <w:rPr>
                <w:sz w:val="16"/>
                <w:szCs w:val="16"/>
              </w:rPr>
              <w:t>7</w:t>
            </w:r>
            <w:r w:rsidRPr="00427A25">
              <w:rPr>
                <w:sz w:val="16"/>
                <w:szCs w:val="16"/>
              </w:rPr>
              <w:t>-202</w:t>
            </w:r>
            <w:r w:rsidR="00B95003">
              <w:rPr>
                <w:sz w:val="16"/>
                <w:szCs w:val="16"/>
              </w:rPr>
              <w:t>8</w:t>
            </w:r>
            <w:r w:rsidRPr="00427A25">
              <w:rPr>
                <w:sz w:val="16"/>
                <w:szCs w:val="16"/>
              </w:rPr>
              <w:t xml:space="preserve"> годов.</w:t>
            </w:r>
            <w:r w:rsidR="003124D2">
              <w:rPr>
                <w:sz w:val="16"/>
                <w:szCs w:val="16"/>
              </w:rPr>
              <w:t xml:space="preserve"> </w:t>
            </w:r>
            <w:r w:rsidRPr="00427A25">
              <w:rPr>
                <w:sz w:val="16"/>
                <w:szCs w:val="16"/>
              </w:rPr>
              <w:t xml:space="preserve">Отношение дефицита бюджета к доходам бюджета, рассчитанное в соответствии с требованиями Бюджетного кодекса РФ – не более </w:t>
            </w:r>
            <w:r w:rsidR="00B95003">
              <w:rPr>
                <w:sz w:val="16"/>
                <w:szCs w:val="16"/>
              </w:rPr>
              <w:t>10</w:t>
            </w:r>
            <w:r w:rsidRPr="00427A25">
              <w:rPr>
                <w:sz w:val="16"/>
                <w:szCs w:val="16"/>
              </w:rPr>
              <w:t>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просроченной кредиторской задолженности в расходах бюджета – не более 1%;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расходов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95%;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 xml:space="preserve">Доля налоговых и неналоговых доходов консолидированного бюджета в общем объеме </w:t>
            </w:r>
            <w:r w:rsidRPr="00427A25">
              <w:rPr>
                <w:sz w:val="16"/>
                <w:szCs w:val="16"/>
              </w:rPr>
              <w:lastRenderedPageBreak/>
              <w:t>собственных доходов – не менее 30%;</w:t>
            </w:r>
          </w:p>
          <w:p w:rsidR="00A31DE2" w:rsidRPr="00F4370D" w:rsidRDefault="00A31DE2" w:rsidP="00427A25">
            <w:pPr>
              <w:rPr>
                <w:sz w:val="16"/>
                <w:szCs w:val="16"/>
              </w:rPr>
            </w:pPr>
          </w:p>
        </w:tc>
        <w:tc>
          <w:tcPr>
            <w:tcW w:w="6237" w:type="dxa"/>
            <w:noWrap/>
          </w:tcPr>
          <w:p w:rsidR="00A31DE2" w:rsidRPr="00DA44C0" w:rsidRDefault="00A31DE2" w:rsidP="00E41E76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lastRenderedPageBreak/>
              <w:t>Результаты за 20</w:t>
            </w:r>
            <w:r w:rsidR="00F7533D">
              <w:rPr>
                <w:b/>
                <w:color w:val="000000"/>
                <w:sz w:val="18"/>
                <w:szCs w:val="18"/>
                <w:u w:val="single"/>
              </w:rPr>
              <w:t>2</w:t>
            </w:r>
            <w:r w:rsidR="008C4ED2">
              <w:rPr>
                <w:b/>
                <w:color w:val="000000"/>
                <w:sz w:val="18"/>
                <w:szCs w:val="18"/>
                <w:u w:val="single"/>
              </w:rPr>
              <w:t>5</w:t>
            </w: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 w:rsidRPr="00A07E6B">
              <w:rPr>
                <w:b/>
                <w:color w:val="000000"/>
                <w:sz w:val="18"/>
                <w:szCs w:val="18"/>
                <w:u w:val="single"/>
              </w:rPr>
              <w:t>год</w:t>
            </w:r>
            <w:r w:rsidRPr="00DA44C0">
              <w:rPr>
                <w:color w:val="000000"/>
                <w:sz w:val="18"/>
                <w:szCs w:val="18"/>
              </w:rPr>
              <w:t>:</w:t>
            </w:r>
          </w:p>
          <w:p w:rsidR="00A31DE2" w:rsidRDefault="00A31DE2" w:rsidP="00E41E76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DA44C0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-</w:t>
            </w:r>
            <w:r w:rsidRPr="002C61C9">
              <w:rPr>
                <w:sz w:val="18"/>
                <w:szCs w:val="18"/>
              </w:rPr>
              <w:t xml:space="preserve"> дефицит</w:t>
            </w:r>
            <w:r w:rsidR="003124D2">
              <w:rPr>
                <w:sz w:val="18"/>
                <w:szCs w:val="18"/>
              </w:rPr>
              <w:t xml:space="preserve"> </w:t>
            </w:r>
            <w:r w:rsidR="008C4ED2">
              <w:rPr>
                <w:sz w:val="18"/>
                <w:szCs w:val="18"/>
              </w:rPr>
              <w:t>6,</w:t>
            </w:r>
            <w:r w:rsidR="003124D2">
              <w:rPr>
                <w:sz w:val="18"/>
                <w:szCs w:val="18"/>
              </w:rPr>
              <w:t>8%</w:t>
            </w:r>
            <w:r>
              <w:rPr>
                <w:sz w:val="18"/>
                <w:szCs w:val="18"/>
              </w:rPr>
              <w:t>;</w:t>
            </w:r>
          </w:p>
          <w:p w:rsidR="00A31DE2" w:rsidRPr="00DA44C0" w:rsidRDefault="00A31DE2" w:rsidP="00E41E76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DA44C0">
              <w:rPr>
                <w:color w:val="000000"/>
                <w:sz w:val="18"/>
                <w:szCs w:val="18"/>
              </w:rPr>
              <w:t xml:space="preserve">- доля муниципальных программ в общем объеме расходов </w:t>
            </w:r>
            <w:r>
              <w:rPr>
                <w:color w:val="000000"/>
                <w:sz w:val="18"/>
                <w:szCs w:val="18"/>
              </w:rPr>
              <w:t>по отчету за</w:t>
            </w:r>
            <w:r w:rsidRPr="00DA44C0">
              <w:rPr>
                <w:color w:val="000000"/>
                <w:sz w:val="18"/>
                <w:szCs w:val="18"/>
              </w:rPr>
              <w:t xml:space="preserve"> 20</w:t>
            </w:r>
            <w:r w:rsidR="00F7533D">
              <w:rPr>
                <w:color w:val="000000"/>
                <w:sz w:val="18"/>
                <w:szCs w:val="18"/>
              </w:rPr>
              <w:t>2</w:t>
            </w:r>
            <w:r w:rsidR="008C4ED2">
              <w:rPr>
                <w:color w:val="000000"/>
                <w:sz w:val="18"/>
                <w:szCs w:val="18"/>
              </w:rPr>
              <w:t>5</w:t>
            </w:r>
            <w:r w:rsidRPr="00DA44C0">
              <w:rPr>
                <w:color w:val="000000"/>
                <w:sz w:val="18"/>
                <w:szCs w:val="18"/>
              </w:rPr>
              <w:t xml:space="preserve"> год составляет </w:t>
            </w:r>
            <w:r w:rsidR="008C4ED2">
              <w:rPr>
                <w:color w:val="000000"/>
                <w:sz w:val="18"/>
                <w:szCs w:val="18"/>
              </w:rPr>
              <w:t>98,6</w:t>
            </w:r>
            <w:r w:rsidRPr="00DA44C0">
              <w:rPr>
                <w:color w:val="000000"/>
                <w:sz w:val="18"/>
                <w:szCs w:val="18"/>
              </w:rPr>
              <w:t>%</w:t>
            </w:r>
          </w:p>
          <w:p w:rsidR="00A31DE2" w:rsidRDefault="00A31DE2" w:rsidP="0017271D">
            <w:pPr>
              <w:spacing w:before="40" w:after="40"/>
              <w:rPr>
                <w:sz w:val="18"/>
                <w:szCs w:val="18"/>
              </w:rPr>
            </w:pPr>
            <w:r w:rsidRPr="00DA44C0">
              <w:rPr>
                <w:color w:val="000000"/>
                <w:sz w:val="18"/>
                <w:szCs w:val="18"/>
              </w:rPr>
              <w:t>- д</w:t>
            </w:r>
            <w:r w:rsidRPr="00DA44C0">
              <w:rPr>
                <w:sz w:val="18"/>
                <w:szCs w:val="18"/>
              </w:rPr>
              <w:t xml:space="preserve">оля налоговых и неналоговых доходов консолидированного бюджета </w:t>
            </w:r>
            <w:r>
              <w:rPr>
                <w:sz w:val="18"/>
                <w:szCs w:val="18"/>
              </w:rPr>
              <w:t>по отчету за</w:t>
            </w:r>
            <w:r w:rsidRPr="00DA44C0">
              <w:rPr>
                <w:sz w:val="18"/>
                <w:szCs w:val="18"/>
              </w:rPr>
              <w:t xml:space="preserve"> 20</w:t>
            </w:r>
            <w:r w:rsidR="00F7533D">
              <w:rPr>
                <w:sz w:val="18"/>
                <w:szCs w:val="18"/>
              </w:rPr>
              <w:t>2</w:t>
            </w:r>
            <w:r w:rsidR="008C4ED2">
              <w:rPr>
                <w:sz w:val="18"/>
                <w:szCs w:val="18"/>
              </w:rPr>
              <w:t>5</w:t>
            </w:r>
            <w:r w:rsidRPr="00DA44C0">
              <w:rPr>
                <w:sz w:val="18"/>
                <w:szCs w:val="18"/>
              </w:rPr>
              <w:t xml:space="preserve"> год в общем объеме собственных доходов составляет- </w:t>
            </w:r>
            <w:r w:rsidR="008C4ED2">
              <w:rPr>
                <w:sz w:val="18"/>
                <w:szCs w:val="18"/>
              </w:rPr>
              <w:t>47</w:t>
            </w:r>
            <w:r w:rsidRPr="00DA44C0">
              <w:rPr>
                <w:sz w:val="18"/>
                <w:szCs w:val="18"/>
              </w:rPr>
              <w:t>%</w:t>
            </w:r>
          </w:p>
          <w:p w:rsidR="00A31DE2" w:rsidRDefault="00A31DE2" w:rsidP="004B631B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просроченн</w:t>
            </w:r>
            <w:r w:rsidR="00F7533D">
              <w:rPr>
                <w:sz w:val="18"/>
                <w:szCs w:val="18"/>
              </w:rPr>
              <w:t>ая</w:t>
            </w:r>
            <w:r>
              <w:rPr>
                <w:sz w:val="18"/>
                <w:szCs w:val="18"/>
              </w:rPr>
              <w:t xml:space="preserve"> задолженност</w:t>
            </w:r>
            <w:r w:rsidR="00F7533D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 на 01.01.20</w:t>
            </w:r>
            <w:r w:rsidR="00587B2A">
              <w:rPr>
                <w:sz w:val="18"/>
                <w:szCs w:val="18"/>
              </w:rPr>
              <w:t>2</w:t>
            </w:r>
            <w:r w:rsidR="008C4ED2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г.</w:t>
            </w:r>
            <w:r w:rsidR="00F7533D">
              <w:rPr>
                <w:sz w:val="18"/>
                <w:szCs w:val="18"/>
              </w:rPr>
              <w:t xml:space="preserve"> отсутствует</w:t>
            </w:r>
          </w:p>
          <w:p w:rsidR="00FF6BD0" w:rsidRPr="00DA44C0" w:rsidRDefault="00FF6BD0" w:rsidP="008C4ED2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 бюджета на 202</w:t>
            </w:r>
            <w:r w:rsidR="008C4ED2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 xml:space="preserve"> год и на плановый период 202</w:t>
            </w:r>
            <w:r w:rsidR="008C4ED2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- 202</w:t>
            </w:r>
            <w:r w:rsidR="008C4ED2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 xml:space="preserve"> годов составлен в установленные сроки</w:t>
            </w:r>
          </w:p>
        </w:tc>
      </w:tr>
      <w:tr w:rsidR="004B1DC7" w:rsidRPr="001C7181" w:rsidTr="00C46DC7">
        <w:trPr>
          <w:trHeight w:val="20"/>
        </w:trPr>
        <w:tc>
          <w:tcPr>
            <w:tcW w:w="425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126" w:type="dxa"/>
            <w:noWrap/>
          </w:tcPr>
          <w:p w:rsidR="004B1DC7" w:rsidRPr="002C61C9" w:rsidRDefault="00D336EB" w:rsidP="004B1DC7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Организация исполнения бюджета Можгинского района </w:t>
            </w:r>
            <w:r w:rsidRPr="00E70466">
              <w:rPr>
                <w:sz w:val="20"/>
                <w:szCs w:val="20"/>
              </w:rPr>
              <w:t>по расходам и источникам финансирования дефицита</w:t>
            </w:r>
          </w:p>
        </w:tc>
        <w:tc>
          <w:tcPr>
            <w:tcW w:w="1701" w:type="dxa"/>
            <w:noWrap/>
          </w:tcPr>
          <w:p w:rsidR="004B1DC7" w:rsidRPr="002C61C9" w:rsidRDefault="00D336EB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Управление финансов </w:t>
            </w:r>
            <w:r>
              <w:rPr>
                <w:sz w:val="18"/>
                <w:szCs w:val="18"/>
              </w:rPr>
              <w:t>Можгинского района</w:t>
            </w:r>
          </w:p>
        </w:tc>
        <w:tc>
          <w:tcPr>
            <w:tcW w:w="851" w:type="dxa"/>
            <w:noWrap/>
          </w:tcPr>
          <w:p w:rsidR="004B1DC7" w:rsidRPr="002C61C9" w:rsidRDefault="004B1DC7" w:rsidP="00C4579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D336EB"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4B1DC7" w:rsidRPr="002C61C9" w:rsidRDefault="004B1DC7" w:rsidP="00C4579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06213"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Организация исполнения бюджета Можгинского района по расходам и источникам финансирования дефицита бюджета в течение 202</w:t>
            </w:r>
            <w:r w:rsidR="00B95003">
              <w:rPr>
                <w:sz w:val="16"/>
                <w:szCs w:val="16"/>
              </w:rPr>
              <w:t>5</w:t>
            </w:r>
            <w:r w:rsidRPr="00427A25">
              <w:rPr>
                <w:sz w:val="16"/>
                <w:szCs w:val="16"/>
              </w:rPr>
              <w:t xml:space="preserve"> года в соответствии утвержденным бюджетом с соблюдением требований бюджетного законодательства.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Объем прогнозируемых налоговых и неналоговых доходов консолидированного бюджета за 202</w:t>
            </w:r>
            <w:r w:rsidR="00B95003">
              <w:rPr>
                <w:sz w:val="16"/>
                <w:szCs w:val="16"/>
              </w:rPr>
              <w:t>5</w:t>
            </w:r>
            <w:r w:rsidRPr="00427A25">
              <w:rPr>
                <w:sz w:val="16"/>
                <w:szCs w:val="16"/>
              </w:rPr>
              <w:t xml:space="preserve"> год составит –</w:t>
            </w:r>
            <w:r w:rsidR="00B95003">
              <w:rPr>
                <w:sz w:val="16"/>
                <w:szCs w:val="16"/>
              </w:rPr>
              <w:t>487 345,1</w:t>
            </w:r>
            <w:r w:rsidR="008459F4">
              <w:rPr>
                <w:sz w:val="16"/>
                <w:szCs w:val="16"/>
              </w:rPr>
              <w:t>ты</w:t>
            </w:r>
            <w:r w:rsidRPr="00427A25">
              <w:rPr>
                <w:sz w:val="16"/>
                <w:szCs w:val="16"/>
              </w:rPr>
              <w:t>с.руб.;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 xml:space="preserve">Отношение дефицита бюджета к доходам бюджета, рассчитанное в соответствии с требованиями Бюджетного кодекса РФ – не более </w:t>
            </w:r>
            <w:r w:rsidR="00B95003">
              <w:rPr>
                <w:sz w:val="16"/>
                <w:szCs w:val="16"/>
              </w:rPr>
              <w:t>10</w:t>
            </w:r>
            <w:r w:rsidRPr="00427A25">
              <w:rPr>
                <w:sz w:val="16"/>
                <w:szCs w:val="16"/>
              </w:rPr>
              <w:t>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просроченной кредиторской задолженности в расходах бюджета – не более 1%;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расходов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95%;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налоговых и неналоговых доходов бюджета в общем объеме собственных доходов – не менее 30%;</w:t>
            </w:r>
          </w:p>
          <w:p w:rsidR="004B1DC7" w:rsidRPr="00F4370D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Исполнение расходных обязательств бюджета - не менее 92%</w:t>
            </w:r>
          </w:p>
        </w:tc>
        <w:tc>
          <w:tcPr>
            <w:tcW w:w="6237" w:type="dxa"/>
            <w:noWrap/>
          </w:tcPr>
          <w:p w:rsidR="00647227" w:rsidRPr="00E821A5" w:rsidRDefault="00647227" w:rsidP="00647227">
            <w:pPr>
              <w:spacing w:before="40" w:after="40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Результаты за </w:t>
            </w:r>
            <w:r w:rsidRPr="00E821A5">
              <w:rPr>
                <w:b/>
                <w:sz w:val="18"/>
                <w:szCs w:val="18"/>
                <w:u w:val="single"/>
              </w:rPr>
              <w:t>202</w:t>
            </w:r>
            <w:r w:rsidR="005076BE">
              <w:rPr>
                <w:b/>
                <w:sz w:val="18"/>
                <w:szCs w:val="18"/>
                <w:u w:val="single"/>
              </w:rPr>
              <w:t>5</w:t>
            </w:r>
            <w:r w:rsidRPr="00E821A5">
              <w:rPr>
                <w:b/>
                <w:sz w:val="18"/>
                <w:szCs w:val="18"/>
                <w:u w:val="single"/>
              </w:rPr>
              <w:t xml:space="preserve"> год</w:t>
            </w:r>
            <w:r w:rsidRPr="00E821A5">
              <w:rPr>
                <w:sz w:val="18"/>
                <w:szCs w:val="18"/>
              </w:rPr>
              <w:t>:</w:t>
            </w:r>
          </w:p>
          <w:p w:rsidR="00647227" w:rsidRPr="00E821A5" w:rsidRDefault="00647227" w:rsidP="00647227">
            <w:pPr>
              <w:spacing w:before="40" w:after="40"/>
              <w:rPr>
                <w:sz w:val="18"/>
                <w:szCs w:val="18"/>
              </w:rPr>
            </w:pPr>
            <w:r w:rsidRPr="00E821A5">
              <w:rPr>
                <w:sz w:val="18"/>
                <w:szCs w:val="18"/>
              </w:rPr>
              <w:t xml:space="preserve">- объем налоговых и неналоговых доходов консолидированного бюджета- </w:t>
            </w:r>
            <w:r w:rsidR="005076BE">
              <w:rPr>
                <w:sz w:val="18"/>
                <w:szCs w:val="18"/>
              </w:rPr>
              <w:t>487 345,1</w:t>
            </w:r>
            <w:r w:rsidRPr="00E821A5">
              <w:rPr>
                <w:sz w:val="18"/>
                <w:szCs w:val="18"/>
              </w:rPr>
              <w:t xml:space="preserve"> тыс.руб. (</w:t>
            </w:r>
            <w:r w:rsidR="005076BE">
              <w:rPr>
                <w:sz w:val="18"/>
                <w:szCs w:val="18"/>
              </w:rPr>
              <w:t>108,1</w:t>
            </w:r>
            <w:r w:rsidRPr="00E821A5">
              <w:rPr>
                <w:sz w:val="18"/>
                <w:szCs w:val="18"/>
              </w:rPr>
              <w:t>% к плану)</w:t>
            </w:r>
          </w:p>
          <w:p w:rsidR="00647227" w:rsidRPr="002C61C9" w:rsidRDefault="00647227" w:rsidP="0064722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 - </w:t>
            </w:r>
            <w:r w:rsidR="008459F4">
              <w:rPr>
                <w:sz w:val="18"/>
                <w:szCs w:val="18"/>
              </w:rPr>
              <w:t xml:space="preserve">дефицит </w:t>
            </w:r>
            <w:r w:rsidR="005076BE">
              <w:rPr>
                <w:sz w:val="18"/>
                <w:szCs w:val="18"/>
              </w:rPr>
              <w:t>6,</w:t>
            </w:r>
            <w:r w:rsidR="008459F4">
              <w:rPr>
                <w:sz w:val="18"/>
                <w:szCs w:val="18"/>
              </w:rPr>
              <w:t>8%;</w:t>
            </w:r>
          </w:p>
          <w:p w:rsidR="00CD227B" w:rsidRDefault="00647227" w:rsidP="0064722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</w:t>
            </w:r>
            <w:r w:rsidRPr="00261AEF">
              <w:rPr>
                <w:sz w:val="18"/>
                <w:szCs w:val="18"/>
              </w:rPr>
              <w:t>Доля просроченной кредиторской задолженности в расходах консолидированного бюджета</w:t>
            </w:r>
            <w:r>
              <w:rPr>
                <w:sz w:val="18"/>
                <w:szCs w:val="18"/>
              </w:rPr>
              <w:t xml:space="preserve">- </w:t>
            </w:r>
            <w:r w:rsidR="00CD227B">
              <w:rPr>
                <w:sz w:val="18"/>
                <w:szCs w:val="18"/>
              </w:rPr>
              <w:t>0</w:t>
            </w:r>
          </w:p>
          <w:p w:rsidR="00647227" w:rsidRPr="002C61C9" w:rsidRDefault="00647227" w:rsidP="0064722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доля расходов консолидированного бюджета, финансируемых в рамках муниципальных программ в общем объеме расходов-</w:t>
            </w:r>
            <w:r w:rsidR="005076BE">
              <w:rPr>
                <w:sz w:val="18"/>
                <w:szCs w:val="18"/>
              </w:rPr>
              <w:t>98,6</w:t>
            </w:r>
            <w:r w:rsidRPr="002C61C9">
              <w:rPr>
                <w:sz w:val="18"/>
                <w:szCs w:val="18"/>
              </w:rPr>
              <w:t>%</w:t>
            </w:r>
          </w:p>
          <w:p w:rsidR="00647227" w:rsidRPr="002C61C9" w:rsidRDefault="00647227" w:rsidP="0064722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доля налоговых и неналоговых доходов консолидированного бюджета в общем объеме собственных доходов-</w:t>
            </w:r>
            <w:r w:rsidR="005076BE">
              <w:rPr>
                <w:sz w:val="18"/>
                <w:szCs w:val="18"/>
              </w:rPr>
              <w:t>47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4B1DC7" w:rsidRPr="002C61C9" w:rsidRDefault="00647227" w:rsidP="005076B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исполнение расходных обязательств бюджета </w:t>
            </w:r>
            <w:r>
              <w:rPr>
                <w:sz w:val="18"/>
                <w:szCs w:val="18"/>
              </w:rPr>
              <w:t>–</w:t>
            </w:r>
            <w:r w:rsidRPr="002C61C9">
              <w:rPr>
                <w:sz w:val="18"/>
                <w:szCs w:val="18"/>
              </w:rPr>
              <w:t xml:space="preserve"> </w:t>
            </w:r>
            <w:r w:rsidR="005076BE">
              <w:rPr>
                <w:sz w:val="18"/>
                <w:szCs w:val="18"/>
              </w:rPr>
              <w:t>98,1</w:t>
            </w:r>
            <w:r>
              <w:rPr>
                <w:sz w:val="18"/>
                <w:szCs w:val="18"/>
              </w:rPr>
              <w:t>%</w:t>
            </w:r>
          </w:p>
        </w:tc>
      </w:tr>
      <w:tr w:rsidR="00D336EB" w:rsidRPr="001C7181" w:rsidTr="00C46DC7">
        <w:trPr>
          <w:trHeight w:val="20"/>
        </w:trPr>
        <w:tc>
          <w:tcPr>
            <w:tcW w:w="425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D336EB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D336EB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126" w:type="dxa"/>
            <w:noWrap/>
          </w:tcPr>
          <w:p w:rsidR="00D336EB" w:rsidRPr="0044383D" w:rsidRDefault="00D336EB" w:rsidP="00D336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Санкционирование операций по исполнению расходной части бюджета Можгинского района</w:t>
            </w:r>
          </w:p>
        </w:tc>
        <w:tc>
          <w:tcPr>
            <w:tcW w:w="1701" w:type="dxa"/>
            <w:noWrap/>
          </w:tcPr>
          <w:p w:rsidR="00D336EB" w:rsidRDefault="00D336EB" w:rsidP="00D336EB">
            <w:r w:rsidRPr="001965F4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D336EB" w:rsidRPr="002C61C9" w:rsidRDefault="00D336EB" w:rsidP="00C4579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D336EB" w:rsidRPr="002C61C9" w:rsidRDefault="00D336EB" w:rsidP="00C4579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Кассовое обслуживание исполнения расходной части бюджета Можгинского района в 202</w:t>
            </w:r>
            <w:r w:rsidR="00B95003">
              <w:rPr>
                <w:sz w:val="16"/>
                <w:szCs w:val="16"/>
              </w:rPr>
              <w:t>5</w:t>
            </w:r>
            <w:r w:rsidRPr="00427A25">
              <w:rPr>
                <w:sz w:val="16"/>
                <w:szCs w:val="16"/>
              </w:rPr>
              <w:t xml:space="preserve"> году осуществляется через лицевые счета, открытые в Управлении финансов Можгинского района;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Объем прогнозируемых налоговых и неналоговых доходов ко</w:t>
            </w:r>
            <w:r w:rsidR="00BE5D35">
              <w:rPr>
                <w:sz w:val="16"/>
                <w:szCs w:val="16"/>
              </w:rPr>
              <w:t>нсолидированного бюджета за 202</w:t>
            </w:r>
            <w:r w:rsidR="00B95003">
              <w:rPr>
                <w:sz w:val="16"/>
                <w:szCs w:val="16"/>
              </w:rPr>
              <w:t>5</w:t>
            </w:r>
            <w:r w:rsidRPr="00427A25">
              <w:rPr>
                <w:sz w:val="16"/>
                <w:szCs w:val="16"/>
              </w:rPr>
              <w:t xml:space="preserve"> год составит </w:t>
            </w:r>
            <w:r w:rsidR="00B95003">
              <w:rPr>
                <w:sz w:val="16"/>
                <w:szCs w:val="16"/>
              </w:rPr>
              <w:t xml:space="preserve">487 345,1 </w:t>
            </w:r>
            <w:r w:rsidRPr="00427A25">
              <w:rPr>
                <w:sz w:val="16"/>
                <w:szCs w:val="16"/>
              </w:rPr>
              <w:t>тыс.руб.;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 xml:space="preserve">Отношение дефицита бюджета к доходам бюджета, рассчитанное в соответствии с требованиями Бюджетного кодекса РФ – не более </w:t>
            </w:r>
            <w:r w:rsidR="00B95003">
              <w:rPr>
                <w:sz w:val="16"/>
                <w:szCs w:val="16"/>
              </w:rPr>
              <w:t>10</w:t>
            </w:r>
            <w:r w:rsidRPr="00427A25">
              <w:rPr>
                <w:sz w:val="16"/>
                <w:szCs w:val="16"/>
              </w:rPr>
              <w:t>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 xml:space="preserve">Доля просроченной кредиторской </w:t>
            </w:r>
            <w:r w:rsidRPr="00427A25">
              <w:rPr>
                <w:sz w:val="16"/>
                <w:szCs w:val="16"/>
              </w:rPr>
              <w:lastRenderedPageBreak/>
              <w:t>задолженности в расходах консолидированного бюджета – не более 1%;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расходов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95%;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налоговых и неналоговых доходов консолидированного бюджета в общем объеме собственных доходов – не менее 30%;</w:t>
            </w:r>
          </w:p>
          <w:p w:rsidR="00D336EB" w:rsidRPr="00F4370D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Исполнение расходных обязательств бюджета - не менее 92%</w:t>
            </w:r>
          </w:p>
        </w:tc>
        <w:tc>
          <w:tcPr>
            <w:tcW w:w="6237" w:type="dxa"/>
            <w:noWrap/>
          </w:tcPr>
          <w:p w:rsidR="00737D31" w:rsidRPr="00E821A5" w:rsidRDefault="00737D31" w:rsidP="00737D31">
            <w:pPr>
              <w:spacing w:before="40" w:after="40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lastRenderedPageBreak/>
              <w:t xml:space="preserve">Результаты за </w:t>
            </w:r>
            <w:r w:rsidRPr="00E821A5">
              <w:rPr>
                <w:b/>
                <w:sz w:val="18"/>
                <w:szCs w:val="18"/>
                <w:u w:val="single"/>
              </w:rPr>
              <w:t>202</w:t>
            </w:r>
            <w:r>
              <w:rPr>
                <w:b/>
                <w:sz w:val="18"/>
                <w:szCs w:val="18"/>
                <w:u w:val="single"/>
              </w:rPr>
              <w:t>5</w:t>
            </w:r>
            <w:r w:rsidRPr="00E821A5">
              <w:rPr>
                <w:b/>
                <w:sz w:val="18"/>
                <w:szCs w:val="18"/>
                <w:u w:val="single"/>
              </w:rPr>
              <w:t xml:space="preserve"> год</w:t>
            </w:r>
            <w:r w:rsidRPr="00E821A5">
              <w:rPr>
                <w:sz w:val="18"/>
                <w:szCs w:val="18"/>
              </w:rPr>
              <w:t>:</w:t>
            </w:r>
          </w:p>
          <w:p w:rsidR="00737D31" w:rsidRPr="00E821A5" w:rsidRDefault="00737D31" w:rsidP="00737D31">
            <w:pPr>
              <w:spacing w:before="40" w:after="40"/>
              <w:rPr>
                <w:sz w:val="18"/>
                <w:szCs w:val="18"/>
              </w:rPr>
            </w:pPr>
            <w:r w:rsidRPr="00E821A5">
              <w:rPr>
                <w:sz w:val="18"/>
                <w:szCs w:val="18"/>
              </w:rPr>
              <w:t xml:space="preserve">- объем налоговых и неналоговых доходов консолидированного бюджета- </w:t>
            </w:r>
            <w:r>
              <w:rPr>
                <w:sz w:val="18"/>
                <w:szCs w:val="18"/>
              </w:rPr>
              <w:t>487 345,1</w:t>
            </w:r>
            <w:r w:rsidRPr="00E821A5">
              <w:rPr>
                <w:sz w:val="18"/>
                <w:szCs w:val="18"/>
              </w:rPr>
              <w:t xml:space="preserve"> тыс.руб. (</w:t>
            </w:r>
            <w:r>
              <w:rPr>
                <w:sz w:val="18"/>
                <w:szCs w:val="18"/>
              </w:rPr>
              <w:t>108,1</w:t>
            </w:r>
            <w:r w:rsidRPr="00E821A5">
              <w:rPr>
                <w:sz w:val="18"/>
                <w:szCs w:val="18"/>
              </w:rPr>
              <w:t>% к плану)</w:t>
            </w:r>
          </w:p>
          <w:p w:rsidR="00737D31" w:rsidRPr="002C61C9" w:rsidRDefault="00737D31" w:rsidP="00737D31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>дефицит 6,8%;</w:t>
            </w:r>
          </w:p>
          <w:p w:rsidR="00737D31" w:rsidRDefault="00737D31" w:rsidP="00737D31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</w:t>
            </w:r>
            <w:r w:rsidRPr="00261AEF">
              <w:rPr>
                <w:sz w:val="18"/>
                <w:szCs w:val="18"/>
              </w:rPr>
              <w:t>Доля просроченной кредиторской задолженности в расходах консолидированного бюджета</w:t>
            </w:r>
            <w:r>
              <w:rPr>
                <w:sz w:val="18"/>
                <w:szCs w:val="18"/>
              </w:rPr>
              <w:t>- 0</w:t>
            </w:r>
          </w:p>
          <w:p w:rsidR="00737D31" w:rsidRPr="002C61C9" w:rsidRDefault="00737D31" w:rsidP="00737D31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доля расходов консолидированного бюджета, финансируемых в рамках муниципальных программ в общем объеме расходов-</w:t>
            </w:r>
            <w:r>
              <w:rPr>
                <w:sz w:val="18"/>
                <w:szCs w:val="18"/>
              </w:rPr>
              <w:t>98,6</w:t>
            </w:r>
            <w:r w:rsidRPr="002C61C9">
              <w:rPr>
                <w:sz w:val="18"/>
                <w:szCs w:val="18"/>
              </w:rPr>
              <w:t>%</w:t>
            </w:r>
          </w:p>
          <w:p w:rsidR="00737D31" w:rsidRPr="002C61C9" w:rsidRDefault="00737D31" w:rsidP="00737D31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доля налоговых и неналоговых доходов консолидированного бюджета в общем объеме собственных доходов-</w:t>
            </w:r>
            <w:r>
              <w:rPr>
                <w:sz w:val="18"/>
                <w:szCs w:val="18"/>
              </w:rPr>
              <w:t>47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737D31" w:rsidRDefault="00737D31" w:rsidP="00737D31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исполнение расходных обязательств бюджета </w:t>
            </w:r>
            <w:r>
              <w:rPr>
                <w:sz w:val="18"/>
                <w:szCs w:val="18"/>
              </w:rPr>
              <w:t>–</w:t>
            </w:r>
            <w:r w:rsidRPr="002C61C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98,1%</w:t>
            </w:r>
          </w:p>
          <w:p w:rsidR="00FA5C42" w:rsidRPr="007F5691" w:rsidRDefault="00FA5C42" w:rsidP="00737D3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A5C42">
              <w:rPr>
                <w:color w:val="000000"/>
                <w:sz w:val="18"/>
                <w:szCs w:val="18"/>
              </w:rPr>
              <w:t>Кассовое обслуживание исполнения расходной части бюджета Можгинского района в 202</w:t>
            </w:r>
            <w:r w:rsidR="00737D31">
              <w:rPr>
                <w:color w:val="000000"/>
                <w:sz w:val="18"/>
                <w:szCs w:val="18"/>
              </w:rPr>
              <w:t>5</w:t>
            </w:r>
            <w:r w:rsidRPr="00FA5C42">
              <w:rPr>
                <w:color w:val="000000"/>
                <w:sz w:val="18"/>
                <w:szCs w:val="18"/>
              </w:rPr>
              <w:t xml:space="preserve"> году осуществляется через лицевые счета, открытые в Управлении финансов Можгинского района</w:t>
            </w:r>
          </w:p>
        </w:tc>
      </w:tr>
      <w:tr w:rsidR="00D336EB" w:rsidRPr="001C7181" w:rsidTr="00C46DC7">
        <w:trPr>
          <w:trHeight w:val="20"/>
        </w:trPr>
        <w:tc>
          <w:tcPr>
            <w:tcW w:w="425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D336EB" w:rsidRDefault="00D336EB" w:rsidP="00D336EB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D336EB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126" w:type="dxa"/>
            <w:noWrap/>
          </w:tcPr>
          <w:p w:rsidR="00D336EB" w:rsidRPr="0044383D" w:rsidRDefault="00D336EB" w:rsidP="00D336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ведение бюджетного учета, составление бюджетной отчетности</w:t>
            </w:r>
          </w:p>
        </w:tc>
        <w:tc>
          <w:tcPr>
            <w:tcW w:w="1701" w:type="dxa"/>
            <w:noWrap/>
          </w:tcPr>
          <w:p w:rsidR="00D336EB" w:rsidRDefault="00D336EB" w:rsidP="00D336EB">
            <w:r w:rsidRPr="001965F4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D336EB" w:rsidRPr="002C61C9" w:rsidRDefault="00D336EB" w:rsidP="00C4579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D336EB" w:rsidRPr="002C61C9" w:rsidRDefault="00D336EB" w:rsidP="00C4579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Ведение бюджетного учета и составление бюджетной отчетности в 202</w:t>
            </w:r>
            <w:r w:rsidR="00B95003">
              <w:rPr>
                <w:sz w:val="16"/>
                <w:szCs w:val="16"/>
              </w:rPr>
              <w:t>5</w:t>
            </w:r>
            <w:r w:rsidRPr="00427A25">
              <w:rPr>
                <w:sz w:val="16"/>
                <w:szCs w:val="16"/>
              </w:rPr>
              <w:t xml:space="preserve"> году в соответствии с требованиями законодательства в установленные сроки;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Объем прогнозируемых налоговых и неналоговых доходов консолидированного бюджета за 202</w:t>
            </w:r>
            <w:r w:rsidR="00B95003">
              <w:rPr>
                <w:sz w:val="16"/>
                <w:szCs w:val="16"/>
              </w:rPr>
              <w:t>5</w:t>
            </w:r>
            <w:r w:rsidRPr="00427A25">
              <w:rPr>
                <w:sz w:val="16"/>
                <w:szCs w:val="16"/>
              </w:rPr>
              <w:t xml:space="preserve"> год составит </w:t>
            </w:r>
            <w:r w:rsidR="00B95003">
              <w:rPr>
                <w:sz w:val="16"/>
                <w:szCs w:val="16"/>
              </w:rPr>
              <w:t xml:space="preserve">487 345,1 </w:t>
            </w:r>
            <w:r w:rsidRPr="00427A25">
              <w:rPr>
                <w:sz w:val="16"/>
                <w:szCs w:val="16"/>
              </w:rPr>
              <w:t>тыс.руб.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 xml:space="preserve">Отношение дефицита бюджета к доходам бюджета, рассчитанное в соответствии с требованиями Бюджетного кодекса РФ – не более </w:t>
            </w:r>
            <w:r w:rsidR="00B95003">
              <w:rPr>
                <w:sz w:val="16"/>
                <w:szCs w:val="16"/>
              </w:rPr>
              <w:t>10</w:t>
            </w:r>
            <w:r w:rsidRPr="00427A25">
              <w:rPr>
                <w:sz w:val="16"/>
                <w:szCs w:val="16"/>
              </w:rPr>
              <w:t>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просроченной кредиторской задолженности в расходах консолидированного бюджета – не более 1%;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расходов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95%;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налоговых и неналоговых доходов бюджета в общем объеме собственных доходов – не менее 30%;</w:t>
            </w:r>
          </w:p>
          <w:p w:rsidR="00D336EB" w:rsidRPr="00F4370D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Исполнение расходных обязательств бюджета - не менее 92%</w:t>
            </w:r>
          </w:p>
        </w:tc>
        <w:tc>
          <w:tcPr>
            <w:tcW w:w="6237" w:type="dxa"/>
            <w:noWrap/>
          </w:tcPr>
          <w:p w:rsidR="00835B95" w:rsidRPr="00E821A5" w:rsidRDefault="00835B95" w:rsidP="00835B95">
            <w:pPr>
              <w:spacing w:before="40" w:after="40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Результаты за </w:t>
            </w:r>
            <w:r w:rsidRPr="00E821A5">
              <w:rPr>
                <w:b/>
                <w:sz w:val="18"/>
                <w:szCs w:val="18"/>
                <w:u w:val="single"/>
              </w:rPr>
              <w:t>202</w:t>
            </w:r>
            <w:r>
              <w:rPr>
                <w:b/>
                <w:sz w:val="18"/>
                <w:szCs w:val="18"/>
                <w:u w:val="single"/>
              </w:rPr>
              <w:t>5</w:t>
            </w:r>
            <w:r w:rsidRPr="00E821A5">
              <w:rPr>
                <w:b/>
                <w:sz w:val="18"/>
                <w:szCs w:val="18"/>
                <w:u w:val="single"/>
              </w:rPr>
              <w:t xml:space="preserve"> год</w:t>
            </w:r>
            <w:r w:rsidRPr="00E821A5">
              <w:rPr>
                <w:sz w:val="18"/>
                <w:szCs w:val="18"/>
              </w:rPr>
              <w:t>:</w:t>
            </w:r>
          </w:p>
          <w:p w:rsidR="00835B95" w:rsidRPr="00E821A5" w:rsidRDefault="00835B95" w:rsidP="00835B95">
            <w:pPr>
              <w:spacing w:before="40" w:after="40"/>
              <w:rPr>
                <w:sz w:val="18"/>
                <w:szCs w:val="18"/>
              </w:rPr>
            </w:pPr>
            <w:r w:rsidRPr="00E821A5">
              <w:rPr>
                <w:sz w:val="18"/>
                <w:szCs w:val="18"/>
              </w:rPr>
              <w:t xml:space="preserve">- объем налоговых и неналоговых доходов консолидированного бюджета- </w:t>
            </w:r>
            <w:r>
              <w:rPr>
                <w:sz w:val="18"/>
                <w:szCs w:val="18"/>
              </w:rPr>
              <w:t>487 345,1</w:t>
            </w:r>
            <w:r w:rsidRPr="00E821A5">
              <w:rPr>
                <w:sz w:val="18"/>
                <w:szCs w:val="18"/>
              </w:rPr>
              <w:t xml:space="preserve"> тыс.руб. (</w:t>
            </w:r>
            <w:r>
              <w:rPr>
                <w:sz w:val="18"/>
                <w:szCs w:val="18"/>
              </w:rPr>
              <w:t>108,1</w:t>
            </w:r>
            <w:r w:rsidRPr="00E821A5">
              <w:rPr>
                <w:sz w:val="18"/>
                <w:szCs w:val="18"/>
              </w:rPr>
              <w:t>% к плану)</w:t>
            </w:r>
          </w:p>
          <w:p w:rsidR="00835B95" w:rsidRPr="002C61C9" w:rsidRDefault="00835B95" w:rsidP="00835B9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>дефицит 6,8%;</w:t>
            </w:r>
          </w:p>
          <w:p w:rsidR="00835B95" w:rsidRDefault="00835B95" w:rsidP="00835B9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</w:t>
            </w:r>
            <w:r w:rsidRPr="00261AEF">
              <w:rPr>
                <w:sz w:val="18"/>
                <w:szCs w:val="18"/>
              </w:rPr>
              <w:t>Доля просроченной кредиторской задолженности в расходах консолидированного бюджета</w:t>
            </w:r>
            <w:r>
              <w:rPr>
                <w:sz w:val="18"/>
                <w:szCs w:val="18"/>
              </w:rPr>
              <w:t>- 0</w:t>
            </w:r>
          </w:p>
          <w:p w:rsidR="00835B95" w:rsidRPr="002C61C9" w:rsidRDefault="00835B95" w:rsidP="00835B9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доля расходов консолидированного бюджета, финансируемых в рамках муниципальных программ в общем объеме расходов-</w:t>
            </w:r>
            <w:r>
              <w:rPr>
                <w:sz w:val="18"/>
                <w:szCs w:val="18"/>
              </w:rPr>
              <w:t>98,6</w:t>
            </w:r>
            <w:r w:rsidRPr="002C61C9">
              <w:rPr>
                <w:sz w:val="18"/>
                <w:szCs w:val="18"/>
              </w:rPr>
              <w:t>%</w:t>
            </w:r>
          </w:p>
          <w:p w:rsidR="00835B95" w:rsidRPr="002C61C9" w:rsidRDefault="00835B95" w:rsidP="00835B9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доля налоговых и неналоговых доходов консолидированного бюджета в общем объеме собственных доходов-</w:t>
            </w:r>
            <w:r>
              <w:rPr>
                <w:sz w:val="18"/>
                <w:szCs w:val="18"/>
              </w:rPr>
              <w:t>47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835B95" w:rsidRDefault="00835B95" w:rsidP="00835B9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исполнение расходных обязательств бюджета </w:t>
            </w:r>
            <w:r>
              <w:rPr>
                <w:sz w:val="18"/>
                <w:szCs w:val="18"/>
              </w:rPr>
              <w:t>–</w:t>
            </w:r>
            <w:r w:rsidRPr="002C61C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98,1%</w:t>
            </w:r>
          </w:p>
          <w:p w:rsidR="00FA5C42" w:rsidRPr="002C61C9" w:rsidRDefault="00FA5C42" w:rsidP="00835B9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</w:t>
            </w:r>
            <w:r w:rsidRPr="00FA5C42">
              <w:rPr>
                <w:sz w:val="18"/>
                <w:szCs w:val="18"/>
              </w:rPr>
              <w:t>Ведение бюджетного учета и составление бюджетной отчетности в 202</w:t>
            </w:r>
            <w:r w:rsidR="00835B95">
              <w:rPr>
                <w:sz w:val="18"/>
                <w:szCs w:val="18"/>
              </w:rPr>
              <w:t>5</w:t>
            </w:r>
            <w:r w:rsidR="00BE5D35">
              <w:rPr>
                <w:sz w:val="18"/>
                <w:szCs w:val="18"/>
              </w:rPr>
              <w:t xml:space="preserve"> </w:t>
            </w:r>
            <w:r w:rsidRPr="00FA5C42">
              <w:rPr>
                <w:sz w:val="18"/>
                <w:szCs w:val="18"/>
              </w:rPr>
              <w:t>году в соответствии с требованиями законодательства в установленные сроки</w:t>
            </w:r>
          </w:p>
        </w:tc>
      </w:tr>
      <w:tr w:rsidR="00D336EB" w:rsidRPr="001C7181" w:rsidTr="00C46DC7">
        <w:trPr>
          <w:trHeight w:val="20"/>
        </w:trPr>
        <w:tc>
          <w:tcPr>
            <w:tcW w:w="425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D336EB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D336EB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126" w:type="dxa"/>
            <w:noWrap/>
          </w:tcPr>
          <w:p w:rsidR="00D336EB" w:rsidRPr="0044383D" w:rsidRDefault="00D336EB" w:rsidP="00D336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Составление отчетности об исполнении бюджета Можгинского района, </w:t>
            </w:r>
            <w:r>
              <w:rPr>
                <w:sz w:val="20"/>
                <w:szCs w:val="20"/>
              </w:rPr>
              <w:lastRenderedPageBreak/>
              <w:t>иной финансовой отчетности</w:t>
            </w:r>
          </w:p>
        </w:tc>
        <w:tc>
          <w:tcPr>
            <w:tcW w:w="1701" w:type="dxa"/>
            <w:noWrap/>
          </w:tcPr>
          <w:p w:rsidR="00D336EB" w:rsidRDefault="00D336EB" w:rsidP="00D336EB">
            <w:r w:rsidRPr="001965F4">
              <w:rPr>
                <w:sz w:val="20"/>
                <w:szCs w:val="20"/>
              </w:rPr>
              <w:lastRenderedPageBreak/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D336EB" w:rsidRPr="002C61C9" w:rsidRDefault="00D336EB" w:rsidP="00C4579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8075E"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D336EB" w:rsidRPr="002C61C9" w:rsidRDefault="00D336EB" w:rsidP="00C4579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8075E"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Отчетность об исполнении б</w:t>
            </w:r>
            <w:r w:rsidR="002C0E61">
              <w:rPr>
                <w:sz w:val="16"/>
                <w:szCs w:val="16"/>
              </w:rPr>
              <w:t>юджета Можгинского района в 202</w:t>
            </w:r>
            <w:r w:rsidR="00B95003">
              <w:rPr>
                <w:sz w:val="16"/>
                <w:szCs w:val="16"/>
              </w:rPr>
              <w:t>5</w:t>
            </w:r>
            <w:r w:rsidRPr="00427A25">
              <w:rPr>
                <w:sz w:val="16"/>
                <w:szCs w:val="16"/>
              </w:rPr>
              <w:t xml:space="preserve"> году в установленные сроки. Своевременное предоставление иной финансовой отчетности.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lastRenderedPageBreak/>
              <w:t>Объем прогнозируемых налоговых и неналоговых доходов консолидированного бюджета за 202</w:t>
            </w:r>
            <w:r w:rsidR="00B95003">
              <w:rPr>
                <w:sz w:val="16"/>
                <w:szCs w:val="16"/>
              </w:rPr>
              <w:t>5</w:t>
            </w:r>
            <w:r w:rsidRPr="00427A25">
              <w:rPr>
                <w:sz w:val="16"/>
                <w:szCs w:val="16"/>
              </w:rPr>
              <w:t xml:space="preserve"> год составит – </w:t>
            </w:r>
            <w:r w:rsidR="00B95003">
              <w:rPr>
                <w:sz w:val="16"/>
                <w:szCs w:val="16"/>
              </w:rPr>
              <w:t xml:space="preserve">487 345,1 </w:t>
            </w:r>
            <w:r w:rsidRPr="00427A25">
              <w:rPr>
                <w:sz w:val="16"/>
                <w:szCs w:val="16"/>
              </w:rPr>
              <w:t>тыс.руб.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 xml:space="preserve">Отношение дефицита бюджета к доходам бюджета, рассчитанное в соответствии с требованиями Бюджетного кодекса РФ – не более </w:t>
            </w:r>
            <w:r w:rsidR="00B95003">
              <w:rPr>
                <w:sz w:val="16"/>
                <w:szCs w:val="16"/>
              </w:rPr>
              <w:t>10</w:t>
            </w:r>
            <w:r w:rsidRPr="00427A25">
              <w:rPr>
                <w:sz w:val="16"/>
                <w:szCs w:val="16"/>
              </w:rPr>
              <w:t>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просроченной кредиторской задолженности в расходах консолидированного бюджета – не более 1%;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расходов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95%;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налоговых и неналоговых доходов бюджета в общем объеме собственных доходов – не менее 30%;</w:t>
            </w:r>
          </w:p>
          <w:p w:rsidR="00D336EB" w:rsidRPr="00F4370D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Исполнение расходных обязательств бюджета - не менее 92%</w:t>
            </w:r>
          </w:p>
        </w:tc>
        <w:tc>
          <w:tcPr>
            <w:tcW w:w="6237" w:type="dxa"/>
            <w:noWrap/>
          </w:tcPr>
          <w:p w:rsidR="00CB26FD" w:rsidRPr="00E821A5" w:rsidRDefault="00CB26FD" w:rsidP="00CB26FD">
            <w:pPr>
              <w:spacing w:before="40" w:after="40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lastRenderedPageBreak/>
              <w:t xml:space="preserve">Результаты за </w:t>
            </w:r>
            <w:r w:rsidRPr="00E821A5">
              <w:rPr>
                <w:b/>
                <w:sz w:val="18"/>
                <w:szCs w:val="18"/>
                <w:u w:val="single"/>
              </w:rPr>
              <w:t>202</w:t>
            </w:r>
            <w:r>
              <w:rPr>
                <w:b/>
                <w:sz w:val="18"/>
                <w:szCs w:val="18"/>
                <w:u w:val="single"/>
              </w:rPr>
              <w:t>5</w:t>
            </w:r>
            <w:r w:rsidRPr="00E821A5">
              <w:rPr>
                <w:b/>
                <w:sz w:val="18"/>
                <w:szCs w:val="18"/>
                <w:u w:val="single"/>
              </w:rPr>
              <w:t xml:space="preserve"> год</w:t>
            </w:r>
            <w:r w:rsidRPr="00E821A5">
              <w:rPr>
                <w:sz w:val="18"/>
                <w:szCs w:val="18"/>
              </w:rPr>
              <w:t>:</w:t>
            </w:r>
          </w:p>
          <w:p w:rsidR="00CB26FD" w:rsidRPr="00E821A5" w:rsidRDefault="00CB26FD" w:rsidP="00CB26FD">
            <w:pPr>
              <w:spacing w:before="40" w:after="40"/>
              <w:rPr>
                <w:sz w:val="18"/>
                <w:szCs w:val="18"/>
              </w:rPr>
            </w:pPr>
            <w:r w:rsidRPr="00E821A5">
              <w:rPr>
                <w:sz w:val="18"/>
                <w:szCs w:val="18"/>
              </w:rPr>
              <w:t xml:space="preserve">- объем налоговых и неналоговых доходов консолидированного бюджета- </w:t>
            </w:r>
            <w:r>
              <w:rPr>
                <w:sz w:val="18"/>
                <w:szCs w:val="18"/>
              </w:rPr>
              <w:t>487 345,1</w:t>
            </w:r>
            <w:r w:rsidRPr="00E821A5">
              <w:rPr>
                <w:sz w:val="18"/>
                <w:szCs w:val="18"/>
              </w:rPr>
              <w:t xml:space="preserve"> тыс.руб. (</w:t>
            </w:r>
            <w:r>
              <w:rPr>
                <w:sz w:val="18"/>
                <w:szCs w:val="18"/>
              </w:rPr>
              <w:t>108,1</w:t>
            </w:r>
            <w:r w:rsidRPr="00E821A5">
              <w:rPr>
                <w:sz w:val="18"/>
                <w:szCs w:val="18"/>
              </w:rPr>
              <w:t>% к плану)</w:t>
            </w:r>
          </w:p>
          <w:p w:rsidR="00CB26FD" w:rsidRPr="002C61C9" w:rsidRDefault="00CB26FD" w:rsidP="00CB26FD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>дефицит 6,8%;</w:t>
            </w:r>
          </w:p>
          <w:p w:rsidR="00CB26FD" w:rsidRDefault="00CB26FD" w:rsidP="00CB26FD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 xml:space="preserve">- </w:t>
            </w:r>
            <w:r w:rsidRPr="00261AEF">
              <w:rPr>
                <w:sz w:val="18"/>
                <w:szCs w:val="18"/>
              </w:rPr>
              <w:t>Доля просроченной кредиторской задолженности в расходах консолидированного бюджета</w:t>
            </w:r>
            <w:r>
              <w:rPr>
                <w:sz w:val="18"/>
                <w:szCs w:val="18"/>
              </w:rPr>
              <w:t>- 0</w:t>
            </w:r>
          </w:p>
          <w:p w:rsidR="00CB26FD" w:rsidRPr="002C61C9" w:rsidRDefault="00CB26FD" w:rsidP="00CB26FD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доля расходов консолидированного бюджета, финансируемых в рамках муниципальных программ в общем объеме расходов-</w:t>
            </w:r>
            <w:r>
              <w:rPr>
                <w:sz w:val="18"/>
                <w:szCs w:val="18"/>
              </w:rPr>
              <w:t>98,6</w:t>
            </w:r>
            <w:r w:rsidRPr="002C61C9">
              <w:rPr>
                <w:sz w:val="18"/>
                <w:szCs w:val="18"/>
              </w:rPr>
              <w:t>%</w:t>
            </w:r>
          </w:p>
          <w:p w:rsidR="00CB26FD" w:rsidRPr="002C61C9" w:rsidRDefault="00CB26FD" w:rsidP="00CB26FD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доля налоговых и неналоговых доходов консолидированного бюджета в общем объеме собственных доходов-</w:t>
            </w:r>
            <w:r>
              <w:rPr>
                <w:sz w:val="18"/>
                <w:szCs w:val="18"/>
              </w:rPr>
              <w:t>47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CB26FD" w:rsidRDefault="00CB26FD" w:rsidP="00CB26FD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исполнение расходных обязательств бюджета </w:t>
            </w:r>
            <w:r>
              <w:rPr>
                <w:sz w:val="18"/>
                <w:szCs w:val="18"/>
              </w:rPr>
              <w:t>–</w:t>
            </w:r>
            <w:r w:rsidRPr="002C61C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98,1%</w:t>
            </w:r>
          </w:p>
          <w:p w:rsidR="0038075E" w:rsidRDefault="0038075E" w:rsidP="0031639A">
            <w:pPr>
              <w:spacing w:before="40" w:after="40"/>
              <w:rPr>
                <w:sz w:val="18"/>
                <w:szCs w:val="18"/>
              </w:rPr>
            </w:pPr>
          </w:p>
          <w:p w:rsidR="00D336EB" w:rsidRPr="002C61C9" w:rsidRDefault="0031639A" w:rsidP="00CB26FD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</w:t>
            </w:r>
            <w:r w:rsidRPr="0031639A">
              <w:rPr>
                <w:color w:val="000000"/>
                <w:sz w:val="18"/>
                <w:szCs w:val="18"/>
              </w:rPr>
              <w:t xml:space="preserve">Отчетность </w:t>
            </w:r>
            <w:r>
              <w:rPr>
                <w:color w:val="000000"/>
                <w:sz w:val="18"/>
                <w:szCs w:val="18"/>
              </w:rPr>
              <w:t>по</w:t>
            </w:r>
            <w:r w:rsidRPr="0031639A">
              <w:rPr>
                <w:color w:val="000000"/>
                <w:sz w:val="18"/>
                <w:szCs w:val="18"/>
              </w:rPr>
              <w:t xml:space="preserve"> исполнени</w:t>
            </w:r>
            <w:r>
              <w:rPr>
                <w:color w:val="000000"/>
                <w:sz w:val="18"/>
                <w:szCs w:val="18"/>
              </w:rPr>
              <w:t>ю</w:t>
            </w:r>
            <w:r w:rsidRPr="0031639A">
              <w:rPr>
                <w:color w:val="000000"/>
                <w:sz w:val="18"/>
                <w:szCs w:val="18"/>
              </w:rPr>
              <w:t xml:space="preserve"> бюджета Можгинского района</w:t>
            </w:r>
            <w:r>
              <w:rPr>
                <w:color w:val="000000"/>
                <w:sz w:val="18"/>
                <w:szCs w:val="18"/>
              </w:rPr>
              <w:t xml:space="preserve"> и иная отчетность</w:t>
            </w:r>
            <w:r w:rsidRPr="0031639A">
              <w:rPr>
                <w:color w:val="000000"/>
                <w:sz w:val="18"/>
                <w:szCs w:val="18"/>
              </w:rPr>
              <w:t xml:space="preserve"> в 202</w:t>
            </w:r>
            <w:r w:rsidR="00CB26FD">
              <w:rPr>
                <w:color w:val="000000"/>
                <w:sz w:val="18"/>
                <w:szCs w:val="18"/>
              </w:rPr>
              <w:t>5</w:t>
            </w:r>
            <w:r w:rsidRPr="0031639A">
              <w:rPr>
                <w:color w:val="000000"/>
                <w:sz w:val="18"/>
                <w:szCs w:val="18"/>
              </w:rPr>
              <w:t xml:space="preserve"> году</w:t>
            </w:r>
            <w:r>
              <w:rPr>
                <w:color w:val="000000"/>
                <w:sz w:val="18"/>
                <w:szCs w:val="18"/>
              </w:rPr>
              <w:t xml:space="preserve"> представлялась</w:t>
            </w:r>
            <w:r w:rsidRPr="0031639A">
              <w:rPr>
                <w:color w:val="000000"/>
                <w:sz w:val="18"/>
                <w:szCs w:val="18"/>
              </w:rPr>
              <w:t xml:space="preserve"> в установленные сроки. </w:t>
            </w:r>
          </w:p>
        </w:tc>
      </w:tr>
      <w:tr w:rsidR="00D336EB" w:rsidRPr="001C7181" w:rsidTr="00C46DC7">
        <w:trPr>
          <w:trHeight w:val="20"/>
        </w:trPr>
        <w:tc>
          <w:tcPr>
            <w:tcW w:w="425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D336EB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D336EB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126" w:type="dxa"/>
            <w:noWrap/>
          </w:tcPr>
          <w:p w:rsidR="00D336EB" w:rsidRPr="0044383D" w:rsidRDefault="00D336EB" w:rsidP="00D336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составления, составление и ведение реестра расходных обязательств муниципального образования «Муниципальный округ Можгинский район Удмуртской Республики»</w:t>
            </w:r>
          </w:p>
        </w:tc>
        <w:tc>
          <w:tcPr>
            <w:tcW w:w="1701" w:type="dxa"/>
            <w:noWrap/>
          </w:tcPr>
          <w:p w:rsidR="00D336EB" w:rsidRDefault="00D336EB" w:rsidP="00D336EB">
            <w:r w:rsidRPr="00D94B42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D336EB" w:rsidRPr="002C61C9" w:rsidRDefault="00D336EB" w:rsidP="00D336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  <w:p w:rsidR="00D336EB" w:rsidRPr="002C61C9" w:rsidRDefault="00D336EB" w:rsidP="00C457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апрель </w:t>
            </w:r>
            <w:r w:rsidRPr="002C61C9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D336EB" w:rsidRPr="002C61C9" w:rsidRDefault="006D1EEB" w:rsidP="00C4579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До 01 </w:t>
            </w:r>
            <w:r w:rsidR="00C4579B">
              <w:rPr>
                <w:color w:val="000000"/>
                <w:sz w:val="18"/>
                <w:szCs w:val="18"/>
              </w:rPr>
              <w:t>марта</w:t>
            </w:r>
            <w:r w:rsidR="00D336EB" w:rsidRPr="002C61C9">
              <w:rPr>
                <w:color w:val="000000"/>
                <w:sz w:val="18"/>
                <w:szCs w:val="18"/>
              </w:rPr>
              <w:t xml:space="preserve"> 20</w:t>
            </w:r>
            <w:r w:rsidR="00D336EB">
              <w:rPr>
                <w:color w:val="000000"/>
                <w:sz w:val="18"/>
                <w:szCs w:val="18"/>
              </w:rPr>
              <w:t>2</w:t>
            </w:r>
            <w:r w:rsidR="00C4579B">
              <w:rPr>
                <w:color w:val="000000"/>
                <w:sz w:val="18"/>
                <w:szCs w:val="18"/>
              </w:rPr>
              <w:t>5</w:t>
            </w:r>
            <w:r w:rsidR="00D336EB" w:rsidRPr="002C61C9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Составление и ведение Реестра расходных обязатель</w:t>
            </w:r>
            <w:r w:rsidR="0038075E">
              <w:rPr>
                <w:sz w:val="16"/>
                <w:szCs w:val="16"/>
              </w:rPr>
              <w:t xml:space="preserve">ств муниципального образования </w:t>
            </w:r>
            <w:r w:rsidRPr="00427A25">
              <w:rPr>
                <w:sz w:val="16"/>
                <w:szCs w:val="16"/>
              </w:rPr>
              <w:t xml:space="preserve"> (планового на 202</w:t>
            </w:r>
            <w:r w:rsidR="00B95003">
              <w:rPr>
                <w:sz w:val="16"/>
                <w:szCs w:val="16"/>
              </w:rPr>
              <w:t>6</w:t>
            </w:r>
            <w:r w:rsidR="0038075E">
              <w:rPr>
                <w:sz w:val="16"/>
                <w:szCs w:val="16"/>
              </w:rPr>
              <w:t>-202</w:t>
            </w:r>
            <w:r w:rsidR="00B95003">
              <w:rPr>
                <w:sz w:val="16"/>
                <w:szCs w:val="16"/>
              </w:rPr>
              <w:t>8</w:t>
            </w:r>
            <w:r w:rsidRPr="00427A25">
              <w:rPr>
                <w:sz w:val="16"/>
                <w:szCs w:val="16"/>
              </w:rPr>
              <w:t xml:space="preserve"> годы, уточненного на 202</w:t>
            </w:r>
            <w:r w:rsidR="00B95003">
              <w:rPr>
                <w:sz w:val="16"/>
                <w:szCs w:val="16"/>
              </w:rPr>
              <w:t>5</w:t>
            </w:r>
            <w:r w:rsidRPr="00427A25">
              <w:rPr>
                <w:sz w:val="16"/>
                <w:szCs w:val="16"/>
              </w:rPr>
              <w:t>), предоставление его в Министерство финансов Удмуртской Республики в установленные сроки;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Объем прогнозируемых налоговых и неналоговых доходов консолидированного бюджета за 202</w:t>
            </w:r>
            <w:r w:rsidR="00B95003">
              <w:rPr>
                <w:sz w:val="16"/>
                <w:szCs w:val="16"/>
              </w:rPr>
              <w:t>5</w:t>
            </w:r>
            <w:r w:rsidRPr="00427A25">
              <w:rPr>
                <w:sz w:val="16"/>
                <w:szCs w:val="16"/>
              </w:rPr>
              <w:t xml:space="preserve"> год составит – </w:t>
            </w:r>
            <w:r w:rsidR="00B95003">
              <w:rPr>
                <w:sz w:val="16"/>
                <w:szCs w:val="16"/>
              </w:rPr>
              <w:t xml:space="preserve">487 345,1 </w:t>
            </w:r>
            <w:r w:rsidRPr="00427A25">
              <w:rPr>
                <w:sz w:val="16"/>
                <w:szCs w:val="16"/>
              </w:rPr>
              <w:t>тыс.руб.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 xml:space="preserve">Отношение дефицита бюджета к доходам бюджета, рассчитанное в соответствии с требованиями Бюджетного кодекса РФ – не более </w:t>
            </w:r>
            <w:r w:rsidR="00B95003">
              <w:rPr>
                <w:sz w:val="16"/>
                <w:szCs w:val="16"/>
              </w:rPr>
              <w:t>10</w:t>
            </w:r>
            <w:r w:rsidRPr="00427A25">
              <w:rPr>
                <w:sz w:val="16"/>
                <w:szCs w:val="16"/>
              </w:rPr>
              <w:t>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просроченной кредиторской задолженности в расходах бюджета – не более 1%;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расходов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95%;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lastRenderedPageBreak/>
              <w:t>Доля налоговых и неналоговых доходов бюджета в общем объеме собственных доходов – не менее 30%;</w:t>
            </w:r>
          </w:p>
          <w:p w:rsidR="00D336EB" w:rsidRPr="00F4370D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 xml:space="preserve">Исполнение расходных обязательств бюджета – не менее 92% </w:t>
            </w:r>
          </w:p>
        </w:tc>
        <w:tc>
          <w:tcPr>
            <w:tcW w:w="6237" w:type="dxa"/>
            <w:noWrap/>
          </w:tcPr>
          <w:p w:rsidR="00D336EB" w:rsidRPr="00D52D29" w:rsidRDefault="00D336EB" w:rsidP="00D336E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D52D29">
              <w:rPr>
                <w:color w:val="000000"/>
                <w:sz w:val="18"/>
                <w:szCs w:val="18"/>
              </w:rPr>
              <w:lastRenderedPageBreak/>
              <w:t>В соответствии с постановлением Администрации муниципального образования «</w:t>
            </w:r>
            <w:r w:rsidR="008D71BD">
              <w:rPr>
                <w:color w:val="000000"/>
                <w:sz w:val="18"/>
                <w:szCs w:val="18"/>
              </w:rPr>
              <w:t xml:space="preserve">Муниципальный округ </w:t>
            </w:r>
            <w:r w:rsidRPr="00D52D29">
              <w:rPr>
                <w:color w:val="000000"/>
                <w:sz w:val="18"/>
                <w:szCs w:val="18"/>
              </w:rPr>
              <w:t>Можгинский район</w:t>
            </w:r>
            <w:r w:rsidR="008D71BD">
              <w:rPr>
                <w:color w:val="000000"/>
                <w:sz w:val="18"/>
                <w:szCs w:val="18"/>
              </w:rPr>
              <w:t xml:space="preserve"> Удмуртской Республики</w:t>
            </w:r>
            <w:r w:rsidRPr="00D52D29">
              <w:rPr>
                <w:color w:val="000000"/>
                <w:sz w:val="18"/>
                <w:szCs w:val="18"/>
              </w:rPr>
              <w:t xml:space="preserve">» от </w:t>
            </w:r>
            <w:r w:rsidR="008D71BD">
              <w:rPr>
                <w:color w:val="000000"/>
                <w:sz w:val="18"/>
                <w:szCs w:val="18"/>
              </w:rPr>
              <w:t xml:space="preserve">08 апреля </w:t>
            </w:r>
            <w:r w:rsidRPr="00D52D29">
              <w:rPr>
                <w:color w:val="000000"/>
                <w:sz w:val="18"/>
                <w:szCs w:val="18"/>
              </w:rPr>
              <w:t>20</w:t>
            </w:r>
            <w:r w:rsidR="008D71BD">
              <w:rPr>
                <w:color w:val="000000"/>
                <w:sz w:val="18"/>
                <w:szCs w:val="18"/>
              </w:rPr>
              <w:t>22</w:t>
            </w:r>
            <w:r w:rsidRPr="00D52D29">
              <w:rPr>
                <w:color w:val="000000"/>
                <w:sz w:val="18"/>
                <w:szCs w:val="18"/>
              </w:rPr>
              <w:t xml:space="preserve"> года № </w:t>
            </w:r>
            <w:r w:rsidR="008D71BD">
              <w:rPr>
                <w:color w:val="000000"/>
                <w:sz w:val="18"/>
                <w:szCs w:val="18"/>
              </w:rPr>
              <w:t>283</w:t>
            </w:r>
            <w:r w:rsidRPr="00D52D29">
              <w:rPr>
                <w:color w:val="000000"/>
                <w:sz w:val="18"/>
                <w:szCs w:val="18"/>
              </w:rPr>
              <w:t xml:space="preserve"> «</w:t>
            </w:r>
            <w:r w:rsidR="008D71BD" w:rsidRPr="008D71BD">
              <w:rPr>
                <w:color w:val="000000"/>
                <w:sz w:val="18"/>
                <w:szCs w:val="18"/>
              </w:rPr>
              <w:t>Об утверждении Порядка ведения реестра расходных обязательств муниципального образования «Муниципальный округ Можгинский район Удмуртской Республики»</w:t>
            </w:r>
            <w:r w:rsidRPr="00D52D29">
              <w:rPr>
                <w:color w:val="000000"/>
                <w:sz w:val="18"/>
                <w:szCs w:val="18"/>
              </w:rPr>
              <w:t>»  главными распорядителями бюджетных средств составлены уточненные Реестры расходных обязательств на 20</w:t>
            </w:r>
            <w:r>
              <w:rPr>
                <w:color w:val="000000"/>
                <w:sz w:val="18"/>
                <w:szCs w:val="18"/>
              </w:rPr>
              <w:t>2</w:t>
            </w:r>
            <w:r w:rsidR="00696281">
              <w:rPr>
                <w:color w:val="000000"/>
                <w:sz w:val="18"/>
                <w:szCs w:val="18"/>
              </w:rPr>
              <w:t>5</w:t>
            </w:r>
            <w:r w:rsidRPr="00D52D29">
              <w:rPr>
                <w:color w:val="000000"/>
                <w:sz w:val="18"/>
                <w:szCs w:val="18"/>
              </w:rPr>
              <w:t xml:space="preserve"> год, плановые на 20</w:t>
            </w:r>
            <w:r>
              <w:rPr>
                <w:color w:val="000000"/>
                <w:sz w:val="18"/>
                <w:szCs w:val="18"/>
              </w:rPr>
              <w:t>2</w:t>
            </w:r>
            <w:r w:rsidR="00696281">
              <w:rPr>
                <w:color w:val="000000"/>
                <w:sz w:val="18"/>
                <w:szCs w:val="18"/>
              </w:rPr>
              <w:t>6</w:t>
            </w:r>
            <w:r>
              <w:rPr>
                <w:color w:val="000000"/>
                <w:sz w:val="18"/>
                <w:szCs w:val="18"/>
              </w:rPr>
              <w:t>-</w:t>
            </w:r>
            <w:r w:rsidRPr="00D52D29">
              <w:rPr>
                <w:color w:val="000000"/>
                <w:sz w:val="18"/>
                <w:szCs w:val="18"/>
              </w:rPr>
              <w:t xml:space="preserve"> 20</w:t>
            </w:r>
            <w:r>
              <w:rPr>
                <w:color w:val="000000"/>
                <w:sz w:val="18"/>
                <w:szCs w:val="18"/>
              </w:rPr>
              <w:t>2</w:t>
            </w:r>
            <w:r w:rsidR="00696281">
              <w:rPr>
                <w:color w:val="000000"/>
                <w:sz w:val="18"/>
                <w:szCs w:val="18"/>
              </w:rPr>
              <w:t>8</w:t>
            </w:r>
            <w:r w:rsidRPr="00D52D29">
              <w:rPr>
                <w:color w:val="000000"/>
                <w:sz w:val="18"/>
                <w:szCs w:val="18"/>
              </w:rPr>
              <w:t xml:space="preserve"> годы,  Управлением финансов Можгинского района составлены сводные Реестры расходных обязательств на 20</w:t>
            </w:r>
            <w:r>
              <w:rPr>
                <w:color w:val="000000"/>
                <w:sz w:val="18"/>
                <w:szCs w:val="18"/>
              </w:rPr>
              <w:t>2</w:t>
            </w:r>
            <w:r w:rsidR="00696281">
              <w:rPr>
                <w:color w:val="000000"/>
                <w:sz w:val="18"/>
                <w:szCs w:val="18"/>
              </w:rPr>
              <w:t>5</w:t>
            </w:r>
            <w:r w:rsidRPr="00D52D29">
              <w:rPr>
                <w:color w:val="000000"/>
                <w:sz w:val="18"/>
                <w:szCs w:val="18"/>
              </w:rPr>
              <w:t xml:space="preserve"> год, плановый на 20</w:t>
            </w:r>
            <w:r>
              <w:rPr>
                <w:color w:val="000000"/>
                <w:sz w:val="18"/>
                <w:szCs w:val="18"/>
              </w:rPr>
              <w:t>2</w:t>
            </w:r>
            <w:r w:rsidR="00696281">
              <w:rPr>
                <w:color w:val="000000"/>
                <w:sz w:val="18"/>
                <w:szCs w:val="18"/>
              </w:rPr>
              <w:t>6</w:t>
            </w:r>
            <w:r w:rsidRPr="00D52D29">
              <w:rPr>
                <w:color w:val="000000"/>
                <w:sz w:val="18"/>
                <w:szCs w:val="18"/>
              </w:rPr>
              <w:t>- 20</w:t>
            </w:r>
            <w:r>
              <w:rPr>
                <w:color w:val="000000"/>
                <w:sz w:val="18"/>
                <w:szCs w:val="18"/>
              </w:rPr>
              <w:t>2</w:t>
            </w:r>
            <w:r w:rsidR="00696281">
              <w:rPr>
                <w:color w:val="000000"/>
                <w:sz w:val="18"/>
                <w:szCs w:val="18"/>
              </w:rPr>
              <w:t>8</w:t>
            </w:r>
            <w:r w:rsidRPr="00D52D29">
              <w:rPr>
                <w:color w:val="000000"/>
                <w:sz w:val="18"/>
                <w:szCs w:val="18"/>
              </w:rPr>
              <w:t xml:space="preserve"> годы.</w:t>
            </w:r>
          </w:p>
          <w:p w:rsidR="00D336EB" w:rsidRDefault="00D336EB" w:rsidP="00D336EB">
            <w:pPr>
              <w:tabs>
                <w:tab w:val="left" w:pos="3186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D52D29">
              <w:rPr>
                <w:sz w:val="18"/>
                <w:szCs w:val="18"/>
              </w:rPr>
              <w:t xml:space="preserve">Уточненный и плановый реестры расходных обязательств </w:t>
            </w:r>
            <w:r>
              <w:rPr>
                <w:sz w:val="18"/>
                <w:szCs w:val="18"/>
              </w:rPr>
              <w:t>Можгинского района</w:t>
            </w:r>
            <w:r w:rsidR="008D71BD">
              <w:rPr>
                <w:sz w:val="18"/>
                <w:szCs w:val="18"/>
              </w:rPr>
              <w:t xml:space="preserve"> </w:t>
            </w:r>
            <w:r w:rsidRPr="00D52D29">
              <w:rPr>
                <w:sz w:val="18"/>
                <w:szCs w:val="18"/>
              </w:rPr>
              <w:t>сфо</w:t>
            </w:r>
            <w:r>
              <w:rPr>
                <w:sz w:val="18"/>
                <w:szCs w:val="18"/>
              </w:rPr>
              <w:t>рмированы, и представлены в МФ УР</w:t>
            </w:r>
            <w:r w:rsidRPr="00D52D29">
              <w:rPr>
                <w:sz w:val="18"/>
                <w:szCs w:val="18"/>
              </w:rPr>
              <w:t xml:space="preserve"> </w:t>
            </w:r>
            <w:r w:rsidR="008D71BD">
              <w:rPr>
                <w:sz w:val="18"/>
                <w:szCs w:val="18"/>
              </w:rPr>
              <w:t xml:space="preserve">до 01 </w:t>
            </w:r>
            <w:r w:rsidR="00696281">
              <w:rPr>
                <w:sz w:val="18"/>
                <w:szCs w:val="18"/>
              </w:rPr>
              <w:t>марта</w:t>
            </w:r>
            <w:r w:rsidR="008D71BD">
              <w:rPr>
                <w:sz w:val="18"/>
                <w:szCs w:val="18"/>
              </w:rPr>
              <w:t xml:space="preserve"> 202</w:t>
            </w:r>
            <w:r w:rsidR="00696281">
              <w:rPr>
                <w:sz w:val="18"/>
                <w:szCs w:val="18"/>
              </w:rPr>
              <w:t>5</w:t>
            </w:r>
            <w:r w:rsidR="008D71BD">
              <w:rPr>
                <w:sz w:val="18"/>
                <w:szCs w:val="18"/>
              </w:rPr>
              <w:t xml:space="preserve"> года </w:t>
            </w:r>
            <w:r w:rsidRPr="00D52D29">
              <w:rPr>
                <w:sz w:val="18"/>
                <w:szCs w:val="18"/>
              </w:rPr>
              <w:t xml:space="preserve">и размещены на официальном сайте </w:t>
            </w:r>
            <w:r>
              <w:rPr>
                <w:sz w:val="18"/>
                <w:szCs w:val="18"/>
              </w:rPr>
              <w:t>Администрации Можгинского района</w:t>
            </w:r>
            <w:r w:rsidRPr="00D52D29">
              <w:rPr>
                <w:sz w:val="18"/>
                <w:szCs w:val="18"/>
              </w:rPr>
              <w:t>.</w:t>
            </w:r>
          </w:p>
          <w:p w:rsidR="00D336EB" w:rsidRPr="00D52D29" w:rsidRDefault="00D336EB" w:rsidP="00D336EB">
            <w:pPr>
              <w:tabs>
                <w:tab w:val="left" w:pos="3186"/>
              </w:tabs>
              <w:jc w:val="both"/>
              <w:rPr>
                <w:sz w:val="18"/>
                <w:szCs w:val="18"/>
              </w:rPr>
            </w:pPr>
          </w:p>
          <w:p w:rsidR="002740AD" w:rsidRPr="00E821A5" w:rsidRDefault="002740AD" w:rsidP="002740AD">
            <w:pPr>
              <w:spacing w:before="40" w:after="40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Результаты за </w:t>
            </w:r>
            <w:r w:rsidRPr="00E821A5">
              <w:rPr>
                <w:b/>
                <w:sz w:val="18"/>
                <w:szCs w:val="18"/>
                <w:u w:val="single"/>
              </w:rPr>
              <w:t>202</w:t>
            </w:r>
            <w:r>
              <w:rPr>
                <w:b/>
                <w:sz w:val="18"/>
                <w:szCs w:val="18"/>
                <w:u w:val="single"/>
              </w:rPr>
              <w:t>5</w:t>
            </w:r>
            <w:r w:rsidRPr="00E821A5">
              <w:rPr>
                <w:b/>
                <w:sz w:val="18"/>
                <w:szCs w:val="18"/>
                <w:u w:val="single"/>
              </w:rPr>
              <w:t xml:space="preserve"> год</w:t>
            </w:r>
            <w:r w:rsidRPr="00E821A5">
              <w:rPr>
                <w:sz w:val="18"/>
                <w:szCs w:val="18"/>
              </w:rPr>
              <w:t>:</w:t>
            </w:r>
          </w:p>
          <w:p w:rsidR="002740AD" w:rsidRPr="00E821A5" w:rsidRDefault="002740AD" w:rsidP="002740AD">
            <w:pPr>
              <w:spacing w:before="40" w:after="40"/>
              <w:rPr>
                <w:sz w:val="18"/>
                <w:szCs w:val="18"/>
              </w:rPr>
            </w:pPr>
            <w:r w:rsidRPr="00E821A5">
              <w:rPr>
                <w:sz w:val="18"/>
                <w:szCs w:val="18"/>
              </w:rPr>
              <w:t xml:space="preserve">- объем налоговых и неналоговых доходов консолидированного бюджета- </w:t>
            </w:r>
            <w:r>
              <w:rPr>
                <w:sz w:val="18"/>
                <w:szCs w:val="18"/>
              </w:rPr>
              <w:t>487 345,1</w:t>
            </w:r>
            <w:r w:rsidRPr="00E821A5">
              <w:rPr>
                <w:sz w:val="18"/>
                <w:szCs w:val="18"/>
              </w:rPr>
              <w:t xml:space="preserve"> тыс.руб. (</w:t>
            </w:r>
            <w:r>
              <w:rPr>
                <w:sz w:val="18"/>
                <w:szCs w:val="18"/>
              </w:rPr>
              <w:t>108,1</w:t>
            </w:r>
            <w:r w:rsidRPr="00E821A5">
              <w:rPr>
                <w:sz w:val="18"/>
                <w:szCs w:val="18"/>
              </w:rPr>
              <w:t>% к плану)</w:t>
            </w:r>
          </w:p>
          <w:p w:rsidR="002740AD" w:rsidRPr="002C61C9" w:rsidRDefault="002740AD" w:rsidP="002740AD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>дефицит 6,8%;</w:t>
            </w:r>
          </w:p>
          <w:p w:rsidR="002740AD" w:rsidRDefault="002740AD" w:rsidP="002740AD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</w:t>
            </w:r>
            <w:r w:rsidRPr="00261AEF">
              <w:rPr>
                <w:sz w:val="18"/>
                <w:szCs w:val="18"/>
              </w:rPr>
              <w:t>Доля просроченной кредиторской задолженности в расходах консолидированного бюджета</w:t>
            </w:r>
            <w:r>
              <w:rPr>
                <w:sz w:val="18"/>
                <w:szCs w:val="18"/>
              </w:rPr>
              <w:t>- 0</w:t>
            </w:r>
          </w:p>
          <w:p w:rsidR="002740AD" w:rsidRPr="002C61C9" w:rsidRDefault="002740AD" w:rsidP="002740AD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доля расходов консолидированного бюджета, финансируемых в рамках муниципальных программ в общем объеме расходов-</w:t>
            </w:r>
            <w:r>
              <w:rPr>
                <w:sz w:val="18"/>
                <w:szCs w:val="18"/>
              </w:rPr>
              <w:t>98,6</w:t>
            </w:r>
            <w:r w:rsidRPr="002C61C9">
              <w:rPr>
                <w:sz w:val="18"/>
                <w:szCs w:val="18"/>
              </w:rPr>
              <w:t>%</w:t>
            </w:r>
          </w:p>
          <w:p w:rsidR="002740AD" w:rsidRPr="002C61C9" w:rsidRDefault="002740AD" w:rsidP="002740AD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доля налоговых и неналоговых доходов консолидированного бюджета в общем объеме собственных доходов-</w:t>
            </w:r>
            <w:r>
              <w:rPr>
                <w:sz w:val="18"/>
                <w:szCs w:val="18"/>
              </w:rPr>
              <w:t>47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2740AD" w:rsidRDefault="002740AD" w:rsidP="002740AD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исполнение расходных обязательств бюджета </w:t>
            </w:r>
            <w:r>
              <w:rPr>
                <w:sz w:val="18"/>
                <w:szCs w:val="18"/>
              </w:rPr>
              <w:t>–</w:t>
            </w:r>
            <w:r w:rsidRPr="002C61C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98,1%</w:t>
            </w:r>
          </w:p>
          <w:p w:rsidR="0038075E" w:rsidRDefault="0038075E" w:rsidP="006D1EEB">
            <w:pPr>
              <w:spacing w:before="40" w:after="40"/>
              <w:rPr>
                <w:sz w:val="18"/>
                <w:szCs w:val="18"/>
              </w:rPr>
            </w:pPr>
          </w:p>
          <w:p w:rsidR="00D336EB" w:rsidRPr="00D52D29" w:rsidRDefault="00D336EB" w:rsidP="0038075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D336EB" w:rsidRPr="001C7181" w:rsidTr="00C46DC7">
        <w:trPr>
          <w:trHeight w:val="20"/>
        </w:trPr>
        <w:tc>
          <w:tcPr>
            <w:tcW w:w="425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126" w:type="dxa"/>
            <w:noWrap/>
          </w:tcPr>
          <w:p w:rsidR="00D336EB" w:rsidRPr="002C61C9" w:rsidRDefault="00D336EB" w:rsidP="00D336EB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Формирование условно утвержденных расходов</w:t>
            </w:r>
          </w:p>
        </w:tc>
        <w:tc>
          <w:tcPr>
            <w:tcW w:w="1701" w:type="dxa"/>
            <w:noWrap/>
          </w:tcPr>
          <w:p w:rsidR="00D336EB" w:rsidRPr="002C61C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D94B42">
              <w:rPr>
                <w:sz w:val="20"/>
                <w:szCs w:val="20"/>
              </w:rPr>
              <w:t>Управление финансов Можгинского района</w:t>
            </w:r>
            <w:r w:rsidRPr="002C61C9">
              <w:rPr>
                <w:sz w:val="18"/>
                <w:szCs w:val="18"/>
              </w:rPr>
              <w:t>»</w:t>
            </w:r>
          </w:p>
        </w:tc>
        <w:tc>
          <w:tcPr>
            <w:tcW w:w="851" w:type="dxa"/>
            <w:noWrap/>
          </w:tcPr>
          <w:p w:rsidR="00D336EB" w:rsidRPr="002C61C9" w:rsidRDefault="00D336EB" w:rsidP="00D336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ноябрь </w:t>
            </w:r>
          </w:p>
          <w:p w:rsidR="00D336EB" w:rsidRPr="002C61C9" w:rsidRDefault="00D336EB" w:rsidP="00C4579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D336EB" w:rsidRPr="002C61C9" w:rsidRDefault="00D336EB" w:rsidP="00D336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 </w:t>
            </w:r>
            <w:r w:rsidRPr="002C61C9">
              <w:rPr>
                <w:sz w:val="18"/>
                <w:szCs w:val="18"/>
              </w:rPr>
              <w:t xml:space="preserve">ноябрь </w:t>
            </w:r>
          </w:p>
          <w:p w:rsidR="00D336EB" w:rsidRPr="002C61C9" w:rsidRDefault="00D336EB" w:rsidP="00C4579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Формирование условно утверждаемых расходов на плановый период 202</w:t>
            </w:r>
            <w:r w:rsidR="00B95003">
              <w:rPr>
                <w:sz w:val="16"/>
                <w:szCs w:val="16"/>
              </w:rPr>
              <w:t>7</w:t>
            </w:r>
            <w:r w:rsidRPr="00427A25">
              <w:rPr>
                <w:sz w:val="16"/>
                <w:szCs w:val="16"/>
              </w:rPr>
              <w:t>-202</w:t>
            </w:r>
            <w:r w:rsidR="00B95003">
              <w:rPr>
                <w:sz w:val="16"/>
                <w:szCs w:val="16"/>
              </w:rPr>
              <w:t>8</w:t>
            </w:r>
            <w:r w:rsidRPr="00427A25">
              <w:rPr>
                <w:sz w:val="16"/>
                <w:szCs w:val="16"/>
              </w:rPr>
              <w:t xml:space="preserve"> годов в соответствии со статьей 184.1 Бюджетного Кодекса РФ;                                       Отношение  дефицита бюджета к доходам бюджета, рассчитанное в соответствии с требованиями Бюджетного кодекса РФ – не более </w:t>
            </w:r>
            <w:r w:rsidR="00B95003">
              <w:rPr>
                <w:sz w:val="16"/>
                <w:szCs w:val="16"/>
              </w:rPr>
              <w:t>10</w:t>
            </w:r>
            <w:r w:rsidRPr="00427A25">
              <w:rPr>
                <w:sz w:val="16"/>
                <w:szCs w:val="16"/>
              </w:rPr>
              <w:t>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просроченной кредиторской задолженности в расходах бюджета – не более 1%;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расходов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95%;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налоговых и неналоговых доходов бюджета в общем объеме собственных доходов – не менее 30%;</w:t>
            </w:r>
          </w:p>
          <w:p w:rsidR="00D336EB" w:rsidRPr="00F4370D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Исполнение расходных обязательств бюджета - не менее 92%</w:t>
            </w:r>
          </w:p>
        </w:tc>
        <w:tc>
          <w:tcPr>
            <w:tcW w:w="6237" w:type="dxa"/>
            <w:noWrap/>
          </w:tcPr>
          <w:p w:rsidR="00D336EB" w:rsidRDefault="00D336EB" w:rsidP="00D336EB">
            <w:pPr>
              <w:rPr>
                <w:sz w:val="18"/>
                <w:szCs w:val="18"/>
              </w:rPr>
            </w:pPr>
            <w:r w:rsidRPr="00A113BB">
              <w:rPr>
                <w:color w:val="000000"/>
                <w:sz w:val="18"/>
                <w:szCs w:val="18"/>
              </w:rPr>
              <w:t> В</w:t>
            </w:r>
            <w:r w:rsidRPr="00A113BB">
              <w:rPr>
                <w:sz w:val="18"/>
                <w:szCs w:val="18"/>
              </w:rPr>
              <w:t xml:space="preserve"> соответствии со статьей 184.1 Бюджетного Кодекса РФ при составлении проектов бюджетов на плановый период 20</w:t>
            </w:r>
            <w:r>
              <w:rPr>
                <w:sz w:val="18"/>
                <w:szCs w:val="18"/>
              </w:rPr>
              <w:t>2</w:t>
            </w:r>
            <w:r w:rsidR="002740AD">
              <w:rPr>
                <w:sz w:val="18"/>
                <w:szCs w:val="18"/>
              </w:rPr>
              <w:t>7</w:t>
            </w:r>
            <w:r w:rsidRPr="00A113BB">
              <w:rPr>
                <w:sz w:val="18"/>
                <w:szCs w:val="18"/>
              </w:rPr>
              <w:t>-202</w:t>
            </w:r>
            <w:r w:rsidR="002740AD">
              <w:rPr>
                <w:sz w:val="18"/>
                <w:szCs w:val="18"/>
              </w:rPr>
              <w:t>8</w:t>
            </w:r>
            <w:r w:rsidRPr="00A113BB">
              <w:rPr>
                <w:sz w:val="18"/>
                <w:szCs w:val="18"/>
              </w:rPr>
              <w:t xml:space="preserve"> годов были сформированы условно- утвержденные расходы: 20</w:t>
            </w:r>
            <w:r>
              <w:rPr>
                <w:sz w:val="18"/>
                <w:szCs w:val="18"/>
              </w:rPr>
              <w:t>2</w:t>
            </w:r>
            <w:r w:rsidR="002740AD">
              <w:rPr>
                <w:sz w:val="18"/>
                <w:szCs w:val="18"/>
              </w:rPr>
              <w:t>7</w:t>
            </w:r>
            <w:r w:rsidRPr="00A113BB">
              <w:rPr>
                <w:sz w:val="18"/>
                <w:szCs w:val="18"/>
              </w:rPr>
              <w:t xml:space="preserve"> год- </w:t>
            </w:r>
            <w:r w:rsidR="002740AD">
              <w:rPr>
                <w:sz w:val="18"/>
                <w:szCs w:val="18"/>
              </w:rPr>
              <w:t>17 600</w:t>
            </w:r>
            <w:r w:rsidRPr="00A113BB">
              <w:rPr>
                <w:sz w:val="18"/>
                <w:szCs w:val="18"/>
              </w:rPr>
              <w:t>тыс.руб., на 202</w:t>
            </w:r>
            <w:r w:rsidR="002740AD">
              <w:rPr>
                <w:sz w:val="18"/>
                <w:szCs w:val="18"/>
              </w:rPr>
              <w:t>8</w:t>
            </w:r>
            <w:r w:rsidRPr="00A113BB">
              <w:rPr>
                <w:sz w:val="18"/>
                <w:szCs w:val="18"/>
              </w:rPr>
              <w:t xml:space="preserve"> год- </w:t>
            </w:r>
            <w:r w:rsidR="002740AD">
              <w:rPr>
                <w:sz w:val="18"/>
                <w:szCs w:val="18"/>
              </w:rPr>
              <w:t>38 300</w:t>
            </w:r>
            <w:r>
              <w:rPr>
                <w:sz w:val="18"/>
                <w:szCs w:val="18"/>
              </w:rPr>
              <w:t xml:space="preserve"> </w:t>
            </w:r>
            <w:r w:rsidRPr="00A113BB">
              <w:rPr>
                <w:sz w:val="18"/>
                <w:szCs w:val="18"/>
              </w:rPr>
              <w:t xml:space="preserve">тыс.руб. </w:t>
            </w:r>
          </w:p>
          <w:p w:rsidR="002740AD" w:rsidRPr="00E821A5" w:rsidRDefault="002740AD" w:rsidP="002740AD">
            <w:pPr>
              <w:spacing w:before="40" w:after="40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Результаты за </w:t>
            </w:r>
            <w:r w:rsidRPr="00E821A5">
              <w:rPr>
                <w:b/>
                <w:sz w:val="18"/>
                <w:szCs w:val="18"/>
                <w:u w:val="single"/>
              </w:rPr>
              <w:t>202</w:t>
            </w:r>
            <w:r>
              <w:rPr>
                <w:b/>
                <w:sz w:val="18"/>
                <w:szCs w:val="18"/>
                <w:u w:val="single"/>
              </w:rPr>
              <w:t>5</w:t>
            </w:r>
            <w:r w:rsidRPr="00E821A5">
              <w:rPr>
                <w:b/>
                <w:sz w:val="18"/>
                <w:szCs w:val="18"/>
                <w:u w:val="single"/>
              </w:rPr>
              <w:t xml:space="preserve"> год</w:t>
            </w:r>
            <w:r w:rsidRPr="00E821A5">
              <w:rPr>
                <w:sz w:val="18"/>
                <w:szCs w:val="18"/>
              </w:rPr>
              <w:t>:</w:t>
            </w:r>
          </w:p>
          <w:p w:rsidR="002740AD" w:rsidRPr="00E821A5" w:rsidRDefault="002740AD" w:rsidP="002740AD">
            <w:pPr>
              <w:spacing w:before="40" w:after="40"/>
              <w:rPr>
                <w:sz w:val="18"/>
                <w:szCs w:val="18"/>
              </w:rPr>
            </w:pPr>
            <w:r w:rsidRPr="00E821A5">
              <w:rPr>
                <w:sz w:val="18"/>
                <w:szCs w:val="18"/>
              </w:rPr>
              <w:t xml:space="preserve">- объем налоговых и неналоговых доходов консолидированного бюджета- </w:t>
            </w:r>
            <w:r>
              <w:rPr>
                <w:sz w:val="18"/>
                <w:szCs w:val="18"/>
              </w:rPr>
              <w:t>487 345,1</w:t>
            </w:r>
            <w:r w:rsidRPr="00E821A5">
              <w:rPr>
                <w:sz w:val="18"/>
                <w:szCs w:val="18"/>
              </w:rPr>
              <w:t xml:space="preserve"> тыс.руб. (</w:t>
            </w:r>
            <w:r>
              <w:rPr>
                <w:sz w:val="18"/>
                <w:szCs w:val="18"/>
              </w:rPr>
              <w:t>108,1</w:t>
            </w:r>
            <w:r w:rsidRPr="00E821A5">
              <w:rPr>
                <w:sz w:val="18"/>
                <w:szCs w:val="18"/>
              </w:rPr>
              <w:t>% к плану)</w:t>
            </w:r>
          </w:p>
          <w:p w:rsidR="002740AD" w:rsidRPr="002C61C9" w:rsidRDefault="002740AD" w:rsidP="002740AD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>дефицит 6,8%;</w:t>
            </w:r>
          </w:p>
          <w:p w:rsidR="002740AD" w:rsidRDefault="002740AD" w:rsidP="002740AD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</w:t>
            </w:r>
            <w:r w:rsidRPr="00261AEF">
              <w:rPr>
                <w:sz w:val="18"/>
                <w:szCs w:val="18"/>
              </w:rPr>
              <w:t>Доля просроченной кредиторской задолженности в расходах консолидированного бюджета</w:t>
            </w:r>
            <w:r>
              <w:rPr>
                <w:sz w:val="18"/>
                <w:szCs w:val="18"/>
              </w:rPr>
              <w:t>- 0</w:t>
            </w:r>
          </w:p>
          <w:p w:rsidR="002740AD" w:rsidRPr="002C61C9" w:rsidRDefault="002740AD" w:rsidP="002740AD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доля расходов консолидированного бюджета, финансируемых в рамках муниципальных программ в общем объеме расходов-</w:t>
            </w:r>
            <w:r>
              <w:rPr>
                <w:sz w:val="18"/>
                <w:szCs w:val="18"/>
              </w:rPr>
              <w:t>98,6</w:t>
            </w:r>
            <w:r w:rsidRPr="002C61C9">
              <w:rPr>
                <w:sz w:val="18"/>
                <w:szCs w:val="18"/>
              </w:rPr>
              <w:t>%</w:t>
            </w:r>
          </w:p>
          <w:p w:rsidR="002740AD" w:rsidRPr="002C61C9" w:rsidRDefault="002740AD" w:rsidP="002740AD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доля налоговых и неналоговых доходов консолидированного бюджета в общем объеме собственных доходов-</w:t>
            </w:r>
            <w:r>
              <w:rPr>
                <w:sz w:val="18"/>
                <w:szCs w:val="18"/>
              </w:rPr>
              <w:t>47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2740AD" w:rsidRDefault="002740AD" w:rsidP="002740AD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исполнение расходных обязательств бюджета </w:t>
            </w:r>
            <w:r>
              <w:rPr>
                <w:sz w:val="18"/>
                <w:szCs w:val="18"/>
              </w:rPr>
              <w:t>–</w:t>
            </w:r>
            <w:r w:rsidRPr="002C61C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98,1%</w:t>
            </w:r>
          </w:p>
          <w:p w:rsidR="008D426D" w:rsidRDefault="008D426D" w:rsidP="00C45545">
            <w:pPr>
              <w:spacing w:before="40" w:after="40"/>
              <w:rPr>
                <w:sz w:val="18"/>
                <w:szCs w:val="18"/>
              </w:rPr>
            </w:pPr>
          </w:p>
          <w:p w:rsidR="00C45545" w:rsidRPr="00A113BB" w:rsidRDefault="00C45545" w:rsidP="00D336EB">
            <w:pPr>
              <w:rPr>
                <w:sz w:val="18"/>
                <w:szCs w:val="18"/>
              </w:rPr>
            </w:pPr>
          </w:p>
          <w:p w:rsidR="00D336EB" w:rsidRPr="00A113BB" w:rsidRDefault="00D336EB" w:rsidP="00D336EB">
            <w:pPr>
              <w:rPr>
                <w:color w:val="000000"/>
                <w:sz w:val="18"/>
                <w:szCs w:val="18"/>
              </w:rPr>
            </w:pP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126" w:type="dxa"/>
            <w:noWrap/>
          </w:tcPr>
          <w:p w:rsidR="001418CE" w:rsidRPr="005E4161" w:rsidRDefault="001418CE" w:rsidP="001418CE">
            <w:pPr>
              <w:rPr>
                <w:sz w:val="18"/>
                <w:szCs w:val="18"/>
              </w:rPr>
            </w:pPr>
            <w:r w:rsidRPr="005E4161">
              <w:rPr>
                <w:sz w:val="18"/>
                <w:szCs w:val="18"/>
              </w:rPr>
              <w:t>Методическая поддержка главных распорядителей средств бюджета Можгинского района по вопросам, связанным с составлением и исполнением бюджета Можгинского района, ведением бюджетного учета и составлением бюджетной отчетности, составлением отчетности об исполнении бюджета Можгинского района, составлением и ведением реестра расходных обязательств</w:t>
            </w:r>
          </w:p>
        </w:tc>
        <w:tc>
          <w:tcPr>
            <w:tcW w:w="1701" w:type="dxa"/>
            <w:noWrap/>
          </w:tcPr>
          <w:p w:rsidR="001418CE" w:rsidRDefault="001418CE" w:rsidP="001418CE">
            <w:r w:rsidRPr="00D94B42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1418CE" w:rsidRPr="002C61C9" w:rsidRDefault="001418CE" w:rsidP="00C4579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9B6FD5"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1418CE" w:rsidRPr="002C61C9" w:rsidRDefault="001418CE" w:rsidP="00C4579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Разъяснения, консультации, методические рекомендации и материалы по вопросам, связанным с составлением и исполнением бюджета;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Разработка и подготовка проектов нормативных правовых актов муниципального образования по вопросам, относящимся к компетенции Управления финансов;</w:t>
            </w:r>
          </w:p>
          <w:p w:rsidR="001418CE" w:rsidRPr="00F4370D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Исполнение расходных обязательств консолидированного бюджета - не менее 92%</w:t>
            </w:r>
          </w:p>
        </w:tc>
        <w:tc>
          <w:tcPr>
            <w:tcW w:w="6237" w:type="dxa"/>
            <w:noWrap/>
          </w:tcPr>
          <w:p w:rsidR="001418CE" w:rsidRDefault="001418CE" w:rsidP="001418CE">
            <w:pPr>
              <w:spacing w:before="40" w:after="40"/>
              <w:rPr>
                <w:sz w:val="18"/>
                <w:szCs w:val="18"/>
              </w:rPr>
            </w:pPr>
            <w:r w:rsidRPr="001354AE">
              <w:rPr>
                <w:sz w:val="18"/>
                <w:szCs w:val="18"/>
              </w:rPr>
              <w:t xml:space="preserve">В течение года давались разъяснения, консультации, по вопросам, связанным с составлением и исполнением бюджета. Помощь в составлении проектов нормативных актов, направлялись письма разъяснительного характера всем ГРБС для руководства в работе; </w:t>
            </w:r>
            <w:r w:rsidR="005E4161">
              <w:rPr>
                <w:sz w:val="18"/>
                <w:szCs w:val="18"/>
              </w:rPr>
              <w:t>проводила</w:t>
            </w:r>
            <w:r>
              <w:rPr>
                <w:sz w:val="18"/>
                <w:szCs w:val="18"/>
              </w:rPr>
              <w:t>сь</w:t>
            </w:r>
            <w:r w:rsidR="005E4161">
              <w:rPr>
                <w:sz w:val="18"/>
                <w:szCs w:val="18"/>
              </w:rPr>
              <w:t xml:space="preserve"> разъяснительная работа</w:t>
            </w:r>
            <w:r w:rsidRPr="001354AE">
              <w:rPr>
                <w:sz w:val="18"/>
                <w:szCs w:val="18"/>
              </w:rPr>
              <w:t xml:space="preserve"> с руководителями бухгалтерских служб главных распорядителей бюджетных средств по вопросам ведения бюджетного и бухгалтерского учета, составления годовой бюджетной и бухгалтерской отчетности; организовано участие бухгалтеров в семинарах и на курсах повышения квалификации (г. Ижевск); постоянно оказывалась консультативная помощь.</w:t>
            </w:r>
          </w:p>
          <w:p w:rsidR="005E4161" w:rsidRPr="00E821A5" w:rsidRDefault="005E4161" w:rsidP="005E4161">
            <w:pPr>
              <w:spacing w:before="40" w:after="40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Результаты за </w:t>
            </w:r>
            <w:r w:rsidRPr="00E821A5">
              <w:rPr>
                <w:b/>
                <w:sz w:val="18"/>
                <w:szCs w:val="18"/>
                <w:u w:val="single"/>
              </w:rPr>
              <w:t>202</w:t>
            </w:r>
            <w:r w:rsidR="00373467">
              <w:rPr>
                <w:b/>
                <w:sz w:val="18"/>
                <w:szCs w:val="18"/>
                <w:u w:val="single"/>
              </w:rPr>
              <w:t>5</w:t>
            </w:r>
            <w:r w:rsidRPr="00E821A5">
              <w:rPr>
                <w:b/>
                <w:sz w:val="18"/>
                <w:szCs w:val="18"/>
                <w:u w:val="single"/>
              </w:rPr>
              <w:t xml:space="preserve"> год</w:t>
            </w:r>
            <w:r w:rsidRPr="00E821A5">
              <w:rPr>
                <w:sz w:val="18"/>
                <w:szCs w:val="18"/>
              </w:rPr>
              <w:t>:</w:t>
            </w:r>
          </w:p>
          <w:p w:rsidR="005E4161" w:rsidRDefault="005E4161" w:rsidP="005E4161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исполнение расходных обязательств бюджета </w:t>
            </w:r>
            <w:r>
              <w:rPr>
                <w:sz w:val="18"/>
                <w:szCs w:val="18"/>
              </w:rPr>
              <w:t>–</w:t>
            </w:r>
            <w:r w:rsidRPr="002C61C9">
              <w:rPr>
                <w:sz w:val="18"/>
                <w:szCs w:val="18"/>
              </w:rPr>
              <w:t xml:space="preserve"> </w:t>
            </w:r>
            <w:r w:rsidR="00373467">
              <w:rPr>
                <w:sz w:val="18"/>
                <w:szCs w:val="18"/>
              </w:rPr>
              <w:t>98,1</w:t>
            </w:r>
            <w:r>
              <w:rPr>
                <w:sz w:val="18"/>
                <w:szCs w:val="18"/>
              </w:rPr>
              <w:t>%</w:t>
            </w:r>
          </w:p>
          <w:p w:rsidR="005E4161" w:rsidRPr="001354AE" w:rsidRDefault="005E4161" w:rsidP="001418CE">
            <w:pPr>
              <w:spacing w:before="40" w:after="40"/>
              <w:rPr>
                <w:sz w:val="18"/>
                <w:szCs w:val="18"/>
              </w:rPr>
            </w:pPr>
          </w:p>
          <w:p w:rsidR="001418CE" w:rsidRDefault="001418CE" w:rsidP="001418CE">
            <w:pPr>
              <w:spacing w:before="40" w:after="40"/>
              <w:rPr>
                <w:sz w:val="18"/>
                <w:szCs w:val="18"/>
              </w:rPr>
            </w:pPr>
          </w:p>
          <w:p w:rsidR="001418CE" w:rsidRPr="002C61C9" w:rsidRDefault="001418CE" w:rsidP="001418CE">
            <w:pPr>
              <w:spacing w:before="40" w:after="40"/>
              <w:rPr>
                <w:sz w:val="18"/>
                <w:szCs w:val="18"/>
              </w:rPr>
            </w:pPr>
          </w:p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126" w:type="dxa"/>
            <w:noWrap/>
          </w:tcPr>
          <w:p w:rsidR="001418CE" w:rsidRDefault="001418CE" w:rsidP="00141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</w:t>
            </w:r>
            <w:r>
              <w:rPr>
                <w:sz w:val="20"/>
                <w:szCs w:val="20"/>
              </w:rPr>
              <w:lastRenderedPageBreak/>
              <w:t>резервами на исполнение расходных обязательств муниципального образования «Муниципальный округ Можгинский район Удмуртской Республики»</w:t>
            </w:r>
          </w:p>
        </w:tc>
        <w:tc>
          <w:tcPr>
            <w:tcW w:w="1701" w:type="dxa"/>
            <w:noWrap/>
          </w:tcPr>
          <w:p w:rsidR="001418CE" w:rsidRDefault="001418CE" w:rsidP="001418CE">
            <w:r w:rsidRPr="00F31444">
              <w:rPr>
                <w:sz w:val="20"/>
                <w:szCs w:val="20"/>
              </w:rPr>
              <w:lastRenderedPageBreak/>
              <w:t xml:space="preserve">Управление </w:t>
            </w:r>
            <w:r w:rsidRPr="00F31444">
              <w:rPr>
                <w:sz w:val="20"/>
                <w:szCs w:val="20"/>
              </w:rPr>
              <w:lastRenderedPageBreak/>
              <w:t>финансов Можгинского района</w:t>
            </w:r>
          </w:p>
        </w:tc>
        <w:tc>
          <w:tcPr>
            <w:tcW w:w="851" w:type="dxa"/>
            <w:noWrap/>
          </w:tcPr>
          <w:p w:rsidR="001418CE" w:rsidRPr="002C61C9" w:rsidRDefault="001418CE" w:rsidP="00C4579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 xml:space="preserve">в течение </w:t>
            </w:r>
            <w:r w:rsidRPr="002C61C9">
              <w:rPr>
                <w:sz w:val="18"/>
                <w:szCs w:val="18"/>
              </w:rPr>
              <w:lastRenderedPageBreak/>
              <w:t>20</w:t>
            </w:r>
            <w:r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1418CE" w:rsidRPr="002C61C9" w:rsidRDefault="001418CE" w:rsidP="00C4579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 xml:space="preserve">в течение </w:t>
            </w:r>
            <w:r w:rsidRPr="002C61C9">
              <w:rPr>
                <w:sz w:val="18"/>
                <w:szCs w:val="18"/>
              </w:rPr>
              <w:lastRenderedPageBreak/>
              <w:t>20</w:t>
            </w:r>
            <w:r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1418CE" w:rsidRPr="00F4370D" w:rsidRDefault="00427A25" w:rsidP="00B95003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lastRenderedPageBreak/>
              <w:t xml:space="preserve">Управление резервами на исполнение расходных </w:t>
            </w:r>
            <w:r w:rsidRPr="00427A25">
              <w:rPr>
                <w:sz w:val="16"/>
                <w:szCs w:val="16"/>
              </w:rPr>
              <w:lastRenderedPageBreak/>
              <w:t xml:space="preserve">обязательств муниципального образования «Муниципальный округ Можгинский районУдмуртской Республики» </w:t>
            </w:r>
            <w:r w:rsidR="00405526">
              <w:rPr>
                <w:sz w:val="16"/>
                <w:szCs w:val="16"/>
              </w:rPr>
              <w:t>в ходе исполнения бюджета в 202</w:t>
            </w:r>
            <w:r w:rsidR="00B95003">
              <w:rPr>
                <w:sz w:val="16"/>
                <w:szCs w:val="16"/>
              </w:rPr>
              <w:t>5</w:t>
            </w:r>
            <w:r w:rsidRPr="00427A25">
              <w:rPr>
                <w:sz w:val="16"/>
                <w:szCs w:val="16"/>
              </w:rPr>
              <w:t xml:space="preserve"> году.                                               Распределение зарезервированных средств в течение финансового года, в целях исполнения расходных обязательств.</w:t>
            </w:r>
          </w:p>
        </w:tc>
        <w:tc>
          <w:tcPr>
            <w:tcW w:w="6237" w:type="dxa"/>
            <w:noWrap/>
          </w:tcPr>
          <w:p w:rsidR="00D17C7E" w:rsidRPr="002C61C9" w:rsidRDefault="001418CE" w:rsidP="00C56A00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 xml:space="preserve">Зарезервированные средства </w:t>
            </w:r>
            <w:r>
              <w:rPr>
                <w:sz w:val="18"/>
                <w:szCs w:val="18"/>
              </w:rPr>
              <w:t xml:space="preserve">предусмотренные в бюджете муниципального </w:t>
            </w:r>
            <w:r>
              <w:rPr>
                <w:sz w:val="18"/>
                <w:szCs w:val="18"/>
              </w:rPr>
              <w:lastRenderedPageBreak/>
              <w:t>образования «</w:t>
            </w:r>
            <w:r w:rsidR="005D32D0">
              <w:rPr>
                <w:sz w:val="18"/>
                <w:szCs w:val="18"/>
              </w:rPr>
              <w:t xml:space="preserve">Муниципальный округ </w:t>
            </w:r>
            <w:r>
              <w:rPr>
                <w:sz w:val="18"/>
                <w:szCs w:val="18"/>
              </w:rPr>
              <w:t>Можгинский район</w:t>
            </w:r>
            <w:r w:rsidR="005D32D0">
              <w:rPr>
                <w:sz w:val="18"/>
                <w:szCs w:val="18"/>
              </w:rPr>
              <w:t xml:space="preserve"> Удмуртской Республики</w:t>
            </w:r>
            <w:r>
              <w:rPr>
                <w:sz w:val="18"/>
                <w:szCs w:val="18"/>
              </w:rPr>
              <w:t>» на 202</w:t>
            </w:r>
            <w:r w:rsidR="00373467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год </w:t>
            </w:r>
            <w:r w:rsidRPr="002C61C9">
              <w:rPr>
                <w:sz w:val="18"/>
                <w:szCs w:val="18"/>
              </w:rPr>
              <w:t>на исполнение расходных обязательств муниципального образования «</w:t>
            </w:r>
            <w:r w:rsidR="00D17C7E" w:rsidRPr="00D17C7E">
              <w:rPr>
                <w:sz w:val="18"/>
                <w:szCs w:val="18"/>
              </w:rPr>
              <w:t>Муниципальный округ Можгинский район Удмуртской Республики</w:t>
            </w:r>
            <w:r w:rsidRPr="002C61C9">
              <w:rPr>
                <w:sz w:val="18"/>
                <w:szCs w:val="18"/>
              </w:rPr>
              <w:t xml:space="preserve">» были перераспределены </w:t>
            </w:r>
            <w:r>
              <w:rPr>
                <w:sz w:val="18"/>
                <w:szCs w:val="18"/>
              </w:rPr>
              <w:t xml:space="preserve">между главными распорядителями бюджетных средств </w:t>
            </w: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373467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  <w:r>
              <w:rPr>
                <w:sz w:val="18"/>
                <w:szCs w:val="18"/>
              </w:rPr>
              <w:t xml:space="preserve"> на основании Постановлений Администрации Можгинского района</w:t>
            </w:r>
            <w:r w:rsidRPr="002C61C9">
              <w:rPr>
                <w:sz w:val="18"/>
                <w:szCs w:val="18"/>
              </w:rPr>
              <w:t>.</w:t>
            </w:r>
            <w:r w:rsidR="000310FF">
              <w:rPr>
                <w:sz w:val="18"/>
                <w:szCs w:val="18"/>
              </w:rPr>
              <w:t xml:space="preserve"> </w:t>
            </w:r>
          </w:p>
        </w:tc>
      </w:tr>
      <w:tr w:rsidR="00D336EB" w:rsidRPr="001C7181" w:rsidTr="00C46DC7">
        <w:trPr>
          <w:trHeight w:val="20"/>
        </w:trPr>
        <w:tc>
          <w:tcPr>
            <w:tcW w:w="425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D336EB" w:rsidRPr="002C61C9" w:rsidRDefault="00D336EB" w:rsidP="00D336EB">
            <w:pPr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Эффективное управление муниципальным долгом</w:t>
            </w:r>
          </w:p>
          <w:p w:rsidR="00D336EB" w:rsidRPr="002C61C9" w:rsidRDefault="00D336EB" w:rsidP="00D336EB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bottom"/>
          </w:tcPr>
          <w:p w:rsidR="00D336EB" w:rsidRPr="002C61C9" w:rsidRDefault="00D336EB" w:rsidP="00D336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bottom"/>
          </w:tcPr>
          <w:p w:rsidR="00D336EB" w:rsidRPr="002C61C9" w:rsidRDefault="00D336EB" w:rsidP="00D336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D336EB" w:rsidRPr="002C61C9" w:rsidRDefault="00D336EB" w:rsidP="00D336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  <w:vAlign w:val="bottom"/>
          </w:tcPr>
          <w:p w:rsidR="00D336EB" w:rsidRPr="00F4370D" w:rsidRDefault="00D336EB" w:rsidP="00D336EB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6237" w:type="dxa"/>
            <w:noWrap/>
            <w:vAlign w:val="bottom"/>
          </w:tcPr>
          <w:p w:rsidR="00D336EB" w:rsidRPr="002C61C9" w:rsidRDefault="00D336EB" w:rsidP="00D336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126" w:type="dxa"/>
            <w:noWrap/>
          </w:tcPr>
          <w:p w:rsidR="001418CE" w:rsidRPr="00296E2A" w:rsidRDefault="001418CE" w:rsidP="001418CE">
            <w:pPr>
              <w:rPr>
                <w:sz w:val="18"/>
                <w:szCs w:val="18"/>
              </w:rPr>
            </w:pPr>
            <w:r w:rsidRPr="00296E2A">
              <w:rPr>
                <w:sz w:val="18"/>
                <w:szCs w:val="18"/>
              </w:rPr>
              <w:t>Обслуживание муниципального долга муниципального образования «Муниципальный округ Можгинский район Удмуртской Республики». Соблюдение  ограничений по  уровню муниципального долга и  уровню расходов на обслуживание муниципального долга</w:t>
            </w:r>
          </w:p>
        </w:tc>
        <w:tc>
          <w:tcPr>
            <w:tcW w:w="1701" w:type="dxa"/>
            <w:noWrap/>
          </w:tcPr>
          <w:p w:rsidR="001418CE" w:rsidRDefault="001418CE" w:rsidP="001418CE">
            <w:r w:rsidRPr="00D55EBC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1418CE" w:rsidRPr="002C61C9" w:rsidRDefault="001418CE" w:rsidP="00C4579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C46DC7"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1418CE" w:rsidRPr="002C61C9" w:rsidRDefault="001418CE" w:rsidP="00C4579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 xml:space="preserve">Своевременное и в полном объеме выполнение обязательств по обслуживанию муниципального долга бюджета Можгинского района;                                Отсутствие просроченной задолженности, начисленных пеней и штрафов;                                                                                        </w:t>
            </w:r>
          </w:p>
          <w:p w:rsidR="001418CE" w:rsidRPr="00F4370D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Отношение расходов на обслуживание муниципального долга бюджета Можгинского района к объему расходов бюджета (за исключением объема расходов, которые осуществляются за счет субвенций, предоставляемых из бюджета Удмуртской республики) – не более 15%</w:t>
            </w:r>
          </w:p>
        </w:tc>
        <w:tc>
          <w:tcPr>
            <w:tcW w:w="6237" w:type="dxa"/>
            <w:noWrap/>
          </w:tcPr>
          <w:p w:rsidR="001418CE" w:rsidRDefault="001418CE" w:rsidP="001418CE">
            <w:pPr>
              <w:spacing w:before="40" w:after="40"/>
              <w:rPr>
                <w:sz w:val="18"/>
                <w:szCs w:val="18"/>
              </w:rPr>
            </w:pPr>
            <w:r w:rsidRPr="00B93325">
              <w:rPr>
                <w:sz w:val="18"/>
                <w:szCs w:val="18"/>
              </w:rPr>
              <w:t>Расходы на обслуживание муниципального долга муниципального образования «</w:t>
            </w:r>
            <w:r w:rsidR="00013992">
              <w:rPr>
                <w:sz w:val="18"/>
                <w:szCs w:val="18"/>
              </w:rPr>
              <w:t xml:space="preserve">Муниципальный округ </w:t>
            </w:r>
            <w:r w:rsidRPr="00B93325">
              <w:rPr>
                <w:sz w:val="18"/>
                <w:szCs w:val="18"/>
              </w:rPr>
              <w:t>Можгинский район</w:t>
            </w:r>
            <w:r w:rsidR="00013992">
              <w:rPr>
                <w:sz w:val="18"/>
                <w:szCs w:val="18"/>
              </w:rPr>
              <w:t xml:space="preserve"> Удмуртской Республики</w:t>
            </w:r>
            <w:r w:rsidRPr="00B93325">
              <w:rPr>
                <w:sz w:val="18"/>
                <w:szCs w:val="18"/>
              </w:rPr>
              <w:t xml:space="preserve">» </w:t>
            </w:r>
            <w:r>
              <w:rPr>
                <w:sz w:val="18"/>
                <w:szCs w:val="18"/>
              </w:rPr>
              <w:t>в 202</w:t>
            </w:r>
            <w:r w:rsidR="00944A24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году </w:t>
            </w:r>
            <w:r w:rsidRPr="00B93325">
              <w:rPr>
                <w:sz w:val="18"/>
                <w:szCs w:val="18"/>
              </w:rPr>
              <w:t xml:space="preserve">осуществлены </w:t>
            </w:r>
            <w:r>
              <w:rPr>
                <w:sz w:val="18"/>
                <w:szCs w:val="18"/>
              </w:rPr>
              <w:t>в</w:t>
            </w:r>
            <w:r w:rsidRPr="00B93325">
              <w:rPr>
                <w:sz w:val="18"/>
                <w:szCs w:val="18"/>
              </w:rPr>
              <w:t xml:space="preserve"> срок и полном объеме в общей сумме </w:t>
            </w:r>
            <w:r w:rsidR="00944A24">
              <w:rPr>
                <w:sz w:val="18"/>
                <w:szCs w:val="18"/>
              </w:rPr>
              <w:t>48,7</w:t>
            </w:r>
            <w:r w:rsidRPr="00B93325">
              <w:rPr>
                <w:sz w:val="18"/>
                <w:szCs w:val="18"/>
              </w:rPr>
              <w:t xml:space="preserve"> тыс. рублей в соответствии с заключенными соглашениями и графиками платежей.</w:t>
            </w:r>
          </w:p>
          <w:p w:rsidR="001418CE" w:rsidRPr="00B93325" w:rsidRDefault="001418CE" w:rsidP="001418CE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Просроченной задолженности нет.</w:t>
            </w:r>
          </w:p>
          <w:p w:rsidR="001418CE" w:rsidRPr="00B93325" w:rsidRDefault="001418CE" w:rsidP="001418CE">
            <w:pPr>
              <w:spacing w:before="40" w:after="40"/>
              <w:rPr>
                <w:sz w:val="18"/>
                <w:szCs w:val="18"/>
              </w:rPr>
            </w:pPr>
            <w:r w:rsidRPr="00B93325">
              <w:rPr>
                <w:sz w:val="18"/>
                <w:szCs w:val="18"/>
              </w:rPr>
              <w:t>Отношение расходов на обслуживание муниципального долга бюджета муниципального образования к объему расходов бюджета муниципального образования (за исключением объема расходов, которые осуществляются за счет субвенций, предоставляемых из бюджета Удмуртской республики) –0,</w:t>
            </w:r>
            <w:r w:rsidR="00944A24">
              <w:rPr>
                <w:sz w:val="18"/>
                <w:szCs w:val="18"/>
              </w:rPr>
              <w:t>003</w:t>
            </w:r>
            <w:r w:rsidRPr="00B93325">
              <w:rPr>
                <w:sz w:val="18"/>
                <w:szCs w:val="18"/>
              </w:rPr>
              <w:t xml:space="preserve"> % (в пределах законодательства). </w:t>
            </w:r>
          </w:p>
          <w:p w:rsidR="001418CE" w:rsidRPr="00B93325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B93325">
              <w:rPr>
                <w:sz w:val="18"/>
                <w:szCs w:val="18"/>
              </w:rPr>
              <w:t xml:space="preserve">  </w:t>
            </w: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126" w:type="dxa"/>
            <w:noWrap/>
          </w:tcPr>
          <w:p w:rsidR="001418CE" w:rsidRPr="0044383D" w:rsidRDefault="001418CE" w:rsidP="001418CE">
            <w:pPr>
              <w:rPr>
                <w:sz w:val="20"/>
                <w:szCs w:val="20"/>
              </w:rPr>
            </w:pPr>
            <w:r w:rsidRPr="00CD0A9E">
              <w:rPr>
                <w:sz w:val="20"/>
                <w:szCs w:val="20"/>
              </w:rPr>
              <w:t xml:space="preserve">Учет долговых обязательств муниципального образования «Муниципальный округ Можгинский район Удмуртской Республики» в </w:t>
            </w:r>
            <w:r>
              <w:rPr>
                <w:sz w:val="20"/>
                <w:szCs w:val="20"/>
              </w:rPr>
              <w:t>муниципальной</w:t>
            </w:r>
            <w:r w:rsidRPr="00CD0A9E">
              <w:rPr>
                <w:sz w:val="20"/>
                <w:szCs w:val="20"/>
              </w:rPr>
              <w:t xml:space="preserve"> долговой книге муниципального образования «Муниципальный округ Можгинский район Удмуртской Республики», контроль за их </w:t>
            </w:r>
            <w:r w:rsidRPr="00CD0A9E">
              <w:rPr>
                <w:sz w:val="20"/>
                <w:szCs w:val="20"/>
              </w:rPr>
              <w:lastRenderedPageBreak/>
              <w:t>своевременным исполнением</w:t>
            </w:r>
          </w:p>
        </w:tc>
        <w:tc>
          <w:tcPr>
            <w:tcW w:w="1701" w:type="dxa"/>
            <w:noWrap/>
          </w:tcPr>
          <w:p w:rsidR="001418CE" w:rsidRDefault="001418CE" w:rsidP="001418CE">
            <w:r w:rsidRPr="00D55EBC">
              <w:rPr>
                <w:sz w:val="20"/>
                <w:szCs w:val="20"/>
              </w:rPr>
              <w:lastRenderedPageBreak/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1418CE" w:rsidRPr="002C61C9" w:rsidRDefault="001418CE" w:rsidP="00C4579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1418CE" w:rsidRPr="002C61C9" w:rsidRDefault="001418CE" w:rsidP="00C4579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0094" w:rsidRPr="00420094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Учет долговых обязательств Можгинского района в муниципальной долговой книге Можгинского района, реализация мер, направленных на их своевременное исполнение;</w:t>
            </w:r>
          </w:p>
          <w:p w:rsidR="00420094" w:rsidRPr="00420094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Долговая нагрузка на бюджет Можгинского района к годовому объему доходов бюджета без учета безвозмездных поступлений в соответствии со статьей 107 БК РФ – не более 50%;</w:t>
            </w:r>
          </w:p>
          <w:p w:rsidR="00420094" w:rsidRPr="00420094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 xml:space="preserve">Отношение расходов на обслуживание муниципального долга бюджета Можгинского района к объему расходов бюджета Можгинского района (за исключением объема расходов, которые осуществляются за счет субвенций, предоставляемых из </w:t>
            </w:r>
            <w:r w:rsidRPr="00420094">
              <w:rPr>
                <w:sz w:val="16"/>
                <w:szCs w:val="16"/>
              </w:rPr>
              <w:lastRenderedPageBreak/>
              <w:t>бюджета Удмуртской республики) – не более 15%;</w:t>
            </w:r>
          </w:p>
          <w:p w:rsidR="00420094" w:rsidRPr="00420094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Отношение объема просроченной задолженности по долговым обязательствам муниципального образования «Муниципальный округ Можгинский район Удмуртской Республики» к общему объему муниципального долга муниципального образования «Муниципальный округ Можгинский район Удмуртской Республики» - 0%;</w:t>
            </w:r>
          </w:p>
          <w:p w:rsidR="001418CE" w:rsidRPr="00F4370D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Отношение объема заимствований бюджета муниципального образования «Муниципальный округ Можгинский район Удмуртской Республики»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 «Муниципальный округ Можгинский район Удмуртской Республики» - не более 100%</w:t>
            </w:r>
          </w:p>
        </w:tc>
        <w:tc>
          <w:tcPr>
            <w:tcW w:w="6237" w:type="dxa"/>
            <w:noWrap/>
          </w:tcPr>
          <w:p w:rsidR="001418CE" w:rsidRPr="00293699" w:rsidRDefault="001418CE" w:rsidP="001418CE">
            <w:pPr>
              <w:jc w:val="both"/>
              <w:rPr>
                <w:sz w:val="18"/>
                <w:szCs w:val="18"/>
              </w:rPr>
            </w:pPr>
            <w:r w:rsidRPr="00293699">
              <w:rPr>
                <w:sz w:val="18"/>
                <w:szCs w:val="18"/>
              </w:rPr>
              <w:lastRenderedPageBreak/>
              <w:t xml:space="preserve">      По состоянию на 1 января 20</w:t>
            </w:r>
            <w:r>
              <w:rPr>
                <w:sz w:val="18"/>
                <w:szCs w:val="18"/>
              </w:rPr>
              <w:t>2</w:t>
            </w:r>
            <w:r w:rsidR="00944A24">
              <w:rPr>
                <w:sz w:val="18"/>
                <w:szCs w:val="18"/>
              </w:rPr>
              <w:t>6</w:t>
            </w:r>
            <w:r w:rsidRPr="00293699">
              <w:rPr>
                <w:sz w:val="18"/>
                <w:szCs w:val="18"/>
              </w:rPr>
              <w:t xml:space="preserve"> года муниципальный долг составил </w:t>
            </w:r>
            <w:r w:rsidR="001F13E5">
              <w:rPr>
                <w:sz w:val="18"/>
                <w:szCs w:val="18"/>
              </w:rPr>
              <w:t>52,4</w:t>
            </w:r>
            <w:r w:rsidR="00D35DAC">
              <w:rPr>
                <w:sz w:val="18"/>
                <w:szCs w:val="18"/>
              </w:rPr>
              <w:t xml:space="preserve"> млн.рублей</w:t>
            </w:r>
            <w:r w:rsidRPr="00293699">
              <w:rPr>
                <w:sz w:val="18"/>
                <w:szCs w:val="18"/>
              </w:rPr>
              <w:t>.</w:t>
            </w:r>
          </w:p>
          <w:p w:rsidR="00D35DAC" w:rsidRPr="00D35DAC" w:rsidRDefault="001418CE" w:rsidP="00D35DAC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293699">
              <w:rPr>
                <w:sz w:val="18"/>
                <w:szCs w:val="18"/>
              </w:rPr>
              <w:t xml:space="preserve">         В соответствии </w:t>
            </w:r>
            <w:r w:rsidR="00D35DAC">
              <w:rPr>
                <w:sz w:val="18"/>
                <w:szCs w:val="18"/>
              </w:rPr>
              <w:t>с</w:t>
            </w:r>
            <w:r w:rsidR="00D35DAC" w:rsidRPr="00D35DAC">
              <w:rPr>
                <w:sz w:val="18"/>
                <w:szCs w:val="18"/>
              </w:rPr>
              <w:t xml:space="preserve"> Порядк</w:t>
            </w:r>
            <w:r w:rsidR="00D35DAC">
              <w:rPr>
                <w:sz w:val="18"/>
                <w:szCs w:val="18"/>
              </w:rPr>
              <w:t>ом</w:t>
            </w:r>
            <w:r w:rsidR="00D35DAC" w:rsidRPr="00D35DAC">
              <w:rPr>
                <w:sz w:val="18"/>
                <w:szCs w:val="18"/>
              </w:rPr>
              <w:t xml:space="preserve"> ведения муниципальной долговой книги</w:t>
            </w:r>
          </w:p>
          <w:p w:rsidR="00D35DAC" w:rsidRPr="00D35DAC" w:rsidRDefault="00D35DAC" w:rsidP="00D35DAC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D35DAC">
              <w:rPr>
                <w:sz w:val="18"/>
                <w:szCs w:val="18"/>
              </w:rPr>
              <w:t xml:space="preserve">муниципального образования «Муниципальный округ Можгинский район  </w:t>
            </w:r>
          </w:p>
          <w:p w:rsidR="001418CE" w:rsidRPr="00293699" w:rsidRDefault="00D35DAC" w:rsidP="00D35DAC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D35DAC">
              <w:rPr>
                <w:sz w:val="18"/>
                <w:szCs w:val="18"/>
              </w:rPr>
              <w:t>Удмуртской Республики»</w:t>
            </w:r>
            <w:r w:rsidR="001418CE" w:rsidRPr="00293699">
              <w:rPr>
                <w:sz w:val="18"/>
                <w:szCs w:val="18"/>
              </w:rPr>
              <w:t>, утвержденного постановлением Админи</w:t>
            </w:r>
            <w:r>
              <w:rPr>
                <w:sz w:val="18"/>
                <w:szCs w:val="18"/>
              </w:rPr>
              <w:t xml:space="preserve">страции Можгинского района от 01 декабря 2021 года </w:t>
            </w:r>
            <w:r w:rsidR="001418CE" w:rsidRPr="00293699">
              <w:rPr>
                <w:sz w:val="18"/>
                <w:szCs w:val="18"/>
              </w:rPr>
              <w:t xml:space="preserve">№ </w:t>
            </w:r>
            <w:r>
              <w:rPr>
                <w:sz w:val="18"/>
                <w:szCs w:val="18"/>
              </w:rPr>
              <w:t>14</w:t>
            </w:r>
            <w:r w:rsidR="001418CE" w:rsidRPr="00293699">
              <w:rPr>
                <w:sz w:val="18"/>
                <w:szCs w:val="18"/>
              </w:rPr>
              <w:t>, ведется учет долговых обязательств Можгинского района. Информация в соответствии с Муниципальной долговой книгой ежемесячно направляется в Министерство финансов УР.</w:t>
            </w:r>
          </w:p>
          <w:p w:rsidR="001418CE" w:rsidRPr="00293699" w:rsidRDefault="001418CE" w:rsidP="001418CE">
            <w:pPr>
              <w:jc w:val="both"/>
              <w:rPr>
                <w:sz w:val="18"/>
                <w:szCs w:val="18"/>
              </w:rPr>
            </w:pPr>
            <w:r w:rsidRPr="00293699">
              <w:rPr>
                <w:sz w:val="18"/>
                <w:szCs w:val="18"/>
              </w:rPr>
              <w:t xml:space="preserve">     Платежи по обслуживанию муниципального долга уплачива</w:t>
            </w:r>
            <w:r w:rsidR="00D35DAC">
              <w:rPr>
                <w:sz w:val="18"/>
                <w:szCs w:val="18"/>
              </w:rPr>
              <w:t>лись</w:t>
            </w:r>
            <w:r w:rsidRPr="00293699">
              <w:rPr>
                <w:sz w:val="18"/>
                <w:szCs w:val="18"/>
              </w:rPr>
              <w:t xml:space="preserve"> своевременно в соответствии с условиями соглашений. Просроченной задолженности по состоянию на 1 января 20</w:t>
            </w:r>
            <w:r>
              <w:rPr>
                <w:sz w:val="18"/>
                <w:szCs w:val="18"/>
              </w:rPr>
              <w:t>2</w:t>
            </w:r>
            <w:r w:rsidR="001F13E5">
              <w:rPr>
                <w:sz w:val="18"/>
                <w:szCs w:val="18"/>
              </w:rPr>
              <w:t>6</w:t>
            </w:r>
            <w:r w:rsidRPr="00293699">
              <w:rPr>
                <w:sz w:val="18"/>
                <w:szCs w:val="18"/>
              </w:rPr>
              <w:t xml:space="preserve"> года нет.</w:t>
            </w:r>
          </w:p>
          <w:p w:rsidR="001418CE" w:rsidRPr="00293699" w:rsidRDefault="001418CE" w:rsidP="001418CE">
            <w:pPr>
              <w:spacing w:before="40" w:after="40"/>
              <w:rPr>
                <w:sz w:val="18"/>
                <w:szCs w:val="18"/>
              </w:rPr>
            </w:pPr>
          </w:p>
          <w:p w:rsidR="00D35DAC" w:rsidRPr="00DA44C0" w:rsidRDefault="00D35DAC" w:rsidP="00D35DA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>Результаты за 202</w:t>
            </w:r>
            <w:r w:rsidR="001F13E5">
              <w:rPr>
                <w:b/>
                <w:color w:val="000000"/>
                <w:sz w:val="18"/>
                <w:szCs w:val="18"/>
                <w:u w:val="single"/>
              </w:rPr>
              <w:t>5</w:t>
            </w: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 w:rsidRPr="00A07E6B">
              <w:rPr>
                <w:b/>
                <w:color w:val="000000"/>
                <w:sz w:val="18"/>
                <w:szCs w:val="18"/>
                <w:u w:val="single"/>
              </w:rPr>
              <w:t>год</w:t>
            </w:r>
            <w:r w:rsidRPr="00DA44C0">
              <w:rPr>
                <w:color w:val="000000"/>
                <w:sz w:val="18"/>
                <w:szCs w:val="18"/>
              </w:rPr>
              <w:t>:</w:t>
            </w:r>
          </w:p>
          <w:p w:rsidR="00D35DAC" w:rsidRPr="002C61C9" w:rsidRDefault="00D35DAC" w:rsidP="00D35DAC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долговая нагрузка на бюджет муниципального образования к объему доходов бюджета без учета безвозмездных поступлений в соответствии со статьей 107 БК РФ составила- </w:t>
            </w:r>
            <w:r w:rsidR="001F13E5">
              <w:rPr>
                <w:sz w:val="18"/>
                <w:szCs w:val="18"/>
              </w:rPr>
              <w:t>10,7</w:t>
            </w:r>
            <w:r>
              <w:rPr>
                <w:sz w:val="18"/>
                <w:szCs w:val="18"/>
              </w:rPr>
              <w:t>%;</w:t>
            </w:r>
          </w:p>
          <w:p w:rsidR="00D35DAC" w:rsidRPr="002C61C9" w:rsidRDefault="00D35DAC" w:rsidP="00D35DAC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>- отношение расходов на обслуживание муниципального долга бюджета муниципального образования к объему расходов бюджета муниципального образования (за исключением объема расходов, которые осуществляются за счет субвенций, предоставляемых из бюд</w:t>
            </w:r>
            <w:r>
              <w:rPr>
                <w:sz w:val="18"/>
                <w:szCs w:val="18"/>
              </w:rPr>
              <w:t>жета Удмуртской республики) –0,</w:t>
            </w:r>
            <w:r w:rsidR="001F13E5">
              <w:rPr>
                <w:sz w:val="18"/>
                <w:szCs w:val="18"/>
              </w:rPr>
              <w:t>003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D35DAC" w:rsidRPr="002C61C9" w:rsidRDefault="00D35DAC" w:rsidP="00D35DAC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отношение объема просроченной задолженности по долговым обязательствам муниципального образования к общему объему муниципального долга муниципального образования - 0%;</w:t>
            </w:r>
          </w:p>
          <w:p w:rsidR="00D35DAC" w:rsidRDefault="00D35DAC" w:rsidP="00D35DAC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отношение объема заимствований бюджета муниципального образования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образования-</w:t>
            </w:r>
            <w:r>
              <w:rPr>
                <w:sz w:val="18"/>
                <w:szCs w:val="18"/>
              </w:rPr>
              <w:t xml:space="preserve"> 0</w:t>
            </w:r>
            <w:r w:rsidRPr="002C61C9">
              <w:rPr>
                <w:sz w:val="18"/>
                <w:szCs w:val="18"/>
              </w:rPr>
              <w:t>%</w:t>
            </w:r>
          </w:p>
          <w:p w:rsidR="001418CE" w:rsidRPr="002C61C9" w:rsidRDefault="001418CE" w:rsidP="00D35DA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1418CE" w:rsidRPr="002C61C9" w:rsidRDefault="001418CE" w:rsidP="001418CE">
            <w:pPr>
              <w:rPr>
                <w:sz w:val="18"/>
                <w:szCs w:val="18"/>
              </w:rPr>
            </w:pPr>
            <w:r w:rsidRPr="001418CE">
              <w:rPr>
                <w:b/>
                <w:sz w:val="18"/>
                <w:szCs w:val="18"/>
              </w:rPr>
              <w:t>Нормативное обеспечение и осуществление финансового контроля</w:t>
            </w:r>
          </w:p>
        </w:tc>
        <w:tc>
          <w:tcPr>
            <w:tcW w:w="1701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noWrap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 </w:t>
            </w:r>
            <w:r w:rsidRPr="002C61C9">
              <w:rPr>
                <w:sz w:val="18"/>
                <w:szCs w:val="18"/>
              </w:rPr>
              <w:t xml:space="preserve">Нормативно- правовое регулирование в сфере организации </w:t>
            </w:r>
            <w:r w:rsidRPr="002C61C9">
              <w:rPr>
                <w:color w:val="0000CC"/>
                <w:sz w:val="18"/>
                <w:szCs w:val="18"/>
              </w:rPr>
              <w:t>финансового</w:t>
            </w:r>
            <w:r>
              <w:rPr>
                <w:sz w:val="18"/>
                <w:szCs w:val="18"/>
              </w:rPr>
              <w:t xml:space="preserve"> контроля</w:t>
            </w:r>
          </w:p>
        </w:tc>
        <w:tc>
          <w:tcPr>
            <w:tcW w:w="1701" w:type="dxa"/>
            <w:noWrap/>
          </w:tcPr>
          <w:p w:rsidR="001418CE" w:rsidRPr="002C61C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 </w:t>
            </w:r>
            <w:r w:rsidRPr="001418CE">
              <w:rPr>
                <w:sz w:val="18"/>
                <w:szCs w:val="18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1418CE" w:rsidRPr="002C61C9" w:rsidRDefault="001418CE" w:rsidP="00C4579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1418CE" w:rsidRPr="002C61C9" w:rsidRDefault="001418CE" w:rsidP="00C4579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1418CE" w:rsidRPr="00F4370D" w:rsidRDefault="00420094" w:rsidP="001418CE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Удельный вес проведенных Управлением финансов Можгинского района контрольных мероприятий использования средств бюджета Можгинского района к числу запланированных мероприятий – 100%</w:t>
            </w:r>
          </w:p>
        </w:tc>
        <w:tc>
          <w:tcPr>
            <w:tcW w:w="6237" w:type="dxa"/>
            <w:noWrap/>
          </w:tcPr>
          <w:p w:rsidR="001418CE" w:rsidRPr="002C61C9" w:rsidRDefault="001418CE" w:rsidP="0036356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 </w:t>
            </w:r>
            <w:r w:rsidRPr="00D90AA2">
              <w:rPr>
                <w:sz w:val="18"/>
                <w:szCs w:val="18"/>
              </w:rPr>
              <w:t xml:space="preserve"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 – </w:t>
            </w:r>
            <w:r w:rsidR="00363561">
              <w:rPr>
                <w:sz w:val="18"/>
                <w:szCs w:val="18"/>
              </w:rPr>
              <w:t>80</w:t>
            </w:r>
            <w:r w:rsidRPr="00D90AA2">
              <w:rPr>
                <w:sz w:val="18"/>
                <w:szCs w:val="18"/>
              </w:rPr>
              <w:t>%</w:t>
            </w: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26" w:type="dxa"/>
            <w:noWrap/>
          </w:tcPr>
          <w:p w:rsidR="001418CE" w:rsidRPr="002C61C9" w:rsidRDefault="001418CE" w:rsidP="001418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Планирование контрольной деятельности</w:t>
            </w:r>
          </w:p>
        </w:tc>
        <w:tc>
          <w:tcPr>
            <w:tcW w:w="1701" w:type="dxa"/>
            <w:noWrap/>
          </w:tcPr>
          <w:p w:rsidR="001418CE" w:rsidRPr="002C61C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1B6BB7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1418CE" w:rsidRPr="002C61C9" w:rsidRDefault="001418CE" w:rsidP="00C4579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1418CE" w:rsidRPr="002C61C9" w:rsidRDefault="001418CE" w:rsidP="00C4579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0094" w:rsidRPr="00420094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Утверждение Планов контрольных мероприятий по осуществлению финансового контроля на соответствующий финансовый год;</w:t>
            </w:r>
          </w:p>
          <w:p w:rsidR="001418CE" w:rsidRPr="00F4370D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Удельный вес проведенных Управлением финансов Можгинского района контрольных мероприятий использования средств бюджета Можгинского района к числу запланированных мероприятий – 100%</w:t>
            </w:r>
          </w:p>
        </w:tc>
        <w:tc>
          <w:tcPr>
            <w:tcW w:w="6237" w:type="dxa"/>
            <w:noWrap/>
          </w:tcPr>
          <w:p w:rsidR="001418CE" w:rsidRPr="008C76BC" w:rsidRDefault="001418CE" w:rsidP="001418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</w:p>
          <w:p w:rsidR="001418CE" w:rsidRPr="008C76BC" w:rsidRDefault="001418CE" w:rsidP="001418CE">
            <w:pPr>
              <w:spacing w:before="40" w:after="40"/>
              <w:contextualSpacing/>
              <w:rPr>
                <w:sz w:val="18"/>
                <w:szCs w:val="18"/>
              </w:rPr>
            </w:pPr>
            <w:r w:rsidRPr="008C76BC">
              <w:rPr>
                <w:sz w:val="18"/>
                <w:szCs w:val="18"/>
              </w:rPr>
              <w:t xml:space="preserve"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 – </w:t>
            </w:r>
            <w:r w:rsidR="00363561">
              <w:rPr>
                <w:sz w:val="18"/>
                <w:szCs w:val="18"/>
              </w:rPr>
              <w:t>80</w:t>
            </w:r>
            <w:r w:rsidRPr="008C76BC">
              <w:rPr>
                <w:sz w:val="18"/>
                <w:szCs w:val="18"/>
              </w:rPr>
              <w:t>%</w:t>
            </w:r>
          </w:p>
          <w:p w:rsidR="001418CE" w:rsidRPr="008C76BC" w:rsidRDefault="001418CE" w:rsidP="001418CE">
            <w:pPr>
              <w:jc w:val="both"/>
              <w:rPr>
                <w:sz w:val="18"/>
                <w:szCs w:val="18"/>
              </w:rPr>
            </w:pPr>
          </w:p>
          <w:p w:rsidR="001418CE" w:rsidRPr="008C76BC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126" w:type="dxa"/>
            <w:noWrap/>
          </w:tcPr>
          <w:p w:rsidR="001418CE" w:rsidRPr="002C61C9" w:rsidRDefault="001418CE" w:rsidP="001418CE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Осуществление мероприятий </w:t>
            </w:r>
            <w:r w:rsidRPr="002C61C9">
              <w:rPr>
                <w:color w:val="0000CC"/>
                <w:sz w:val="18"/>
                <w:szCs w:val="18"/>
              </w:rPr>
              <w:lastRenderedPageBreak/>
              <w:t>финансового</w:t>
            </w:r>
            <w:r w:rsidRPr="002C61C9">
              <w:rPr>
                <w:sz w:val="18"/>
                <w:szCs w:val="18"/>
              </w:rPr>
              <w:t xml:space="preserve"> контроля</w:t>
            </w:r>
          </w:p>
        </w:tc>
        <w:tc>
          <w:tcPr>
            <w:tcW w:w="1701" w:type="dxa"/>
            <w:noWrap/>
          </w:tcPr>
          <w:p w:rsidR="001418CE" w:rsidRPr="002C61C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1B6BB7">
              <w:rPr>
                <w:sz w:val="20"/>
                <w:szCs w:val="20"/>
              </w:rPr>
              <w:lastRenderedPageBreak/>
              <w:t xml:space="preserve">Управление финансов </w:t>
            </w:r>
            <w:r w:rsidRPr="001B6BB7">
              <w:rPr>
                <w:sz w:val="20"/>
                <w:szCs w:val="20"/>
              </w:rPr>
              <w:lastRenderedPageBreak/>
              <w:t>Можгинского района</w:t>
            </w:r>
          </w:p>
        </w:tc>
        <w:tc>
          <w:tcPr>
            <w:tcW w:w="851" w:type="dxa"/>
            <w:noWrap/>
          </w:tcPr>
          <w:p w:rsidR="001418CE" w:rsidRPr="002C61C9" w:rsidRDefault="001418CE" w:rsidP="00C4579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 xml:space="preserve">в течение </w:t>
            </w:r>
            <w:r w:rsidRPr="002C61C9">
              <w:rPr>
                <w:sz w:val="18"/>
                <w:szCs w:val="18"/>
              </w:rPr>
              <w:lastRenderedPageBreak/>
              <w:t>20</w:t>
            </w:r>
            <w:r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1418CE" w:rsidRPr="002C61C9" w:rsidRDefault="001418CE" w:rsidP="00C4579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>в течение 20</w:t>
            </w:r>
            <w:r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0094" w:rsidRPr="00420094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 xml:space="preserve">Осуществление мероприятий финансового контроля в соответствии с утвержденными </w:t>
            </w:r>
            <w:r w:rsidRPr="00420094">
              <w:rPr>
                <w:sz w:val="16"/>
                <w:szCs w:val="16"/>
              </w:rPr>
              <w:lastRenderedPageBreak/>
              <w:t>планами;</w:t>
            </w:r>
          </w:p>
          <w:p w:rsidR="001418CE" w:rsidRPr="00F4370D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Удельный вес проведенных Управлением финансов Можгинского района контрольных мероприятий использования средств бюджета Можгинского района к числу запланированных мероприятий – 100%</w:t>
            </w:r>
          </w:p>
        </w:tc>
        <w:tc>
          <w:tcPr>
            <w:tcW w:w="6237" w:type="dxa"/>
            <w:noWrap/>
          </w:tcPr>
          <w:p w:rsidR="001418CE" w:rsidRPr="0051720B" w:rsidRDefault="001418CE" w:rsidP="001418CE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51720B">
              <w:rPr>
                <w:sz w:val="18"/>
                <w:szCs w:val="18"/>
              </w:rPr>
              <w:lastRenderedPageBreak/>
              <w:t>Организован контроль:</w:t>
            </w:r>
          </w:p>
          <w:p w:rsidR="001418CE" w:rsidRPr="0051720B" w:rsidRDefault="001418CE" w:rsidP="001418CE">
            <w:pPr>
              <w:autoSpaceDE w:val="0"/>
              <w:autoSpaceDN w:val="0"/>
              <w:adjustRightInd w:val="0"/>
              <w:ind w:firstLine="317"/>
              <w:jc w:val="both"/>
              <w:rPr>
                <w:bCs/>
                <w:sz w:val="18"/>
                <w:szCs w:val="18"/>
              </w:rPr>
            </w:pPr>
            <w:r w:rsidRPr="0051720B">
              <w:rPr>
                <w:sz w:val="18"/>
                <w:szCs w:val="18"/>
              </w:rPr>
              <w:t xml:space="preserve">-за соблюдением бюджетного законодательства Российской Федерации и </w:t>
            </w:r>
            <w:r w:rsidRPr="0051720B">
              <w:rPr>
                <w:sz w:val="18"/>
                <w:szCs w:val="18"/>
              </w:rPr>
              <w:lastRenderedPageBreak/>
              <w:t>иных нормативных правовых актов, регулирующих бюджетные правоотношения;</w:t>
            </w:r>
          </w:p>
          <w:p w:rsidR="001418CE" w:rsidRPr="0051720B" w:rsidRDefault="001418CE" w:rsidP="001418CE">
            <w:pPr>
              <w:autoSpaceDE w:val="0"/>
              <w:autoSpaceDN w:val="0"/>
              <w:adjustRightInd w:val="0"/>
              <w:ind w:firstLine="317"/>
              <w:jc w:val="both"/>
              <w:rPr>
                <w:bCs/>
                <w:sz w:val="18"/>
                <w:szCs w:val="18"/>
              </w:rPr>
            </w:pPr>
            <w:r w:rsidRPr="0051720B">
              <w:rPr>
                <w:sz w:val="18"/>
                <w:szCs w:val="18"/>
              </w:rPr>
              <w:t>-за полнотой и достоверностью отчетности о реализации муниципальных программ, в том числе отчетности об исполнении муниципальных заданий;</w:t>
            </w:r>
          </w:p>
          <w:p w:rsidR="001418CE" w:rsidRPr="0051720B" w:rsidRDefault="001418CE" w:rsidP="001418CE">
            <w:pPr>
              <w:autoSpaceDE w:val="0"/>
              <w:autoSpaceDN w:val="0"/>
              <w:adjustRightInd w:val="0"/>
              <w:ind w:firstLine="317"/>
              <w:jc w:val="both"/>
              <w:rPr>
                <w:bCs/>
                <w:sz w:val="18"/>
                <w:szCs w:val="18"/>
              </w:rPr>
            </w:pPr>
            <w:r w:rsidRPr="0051720B">
              <w:rPr>
                <w:sz w:val="18"/>
                <w:szCs w:val="18"/>
              </w:rPr>
              <w:t>-за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Можгинского района;</w:t>
            </w:r>
          </w:p>
          <w:p w:rsidR="001418CE" w:rsidRPr="0051720B" w:rsidRDefault="001418CE" w:rsidP="001418CE">
            <w:pPr>
              <w:jc w:val="both"/>
              <w:rPr>
                <w:sz w:val="18"/>
                <w:szCs w:val="18"/>
              </w:rPr>
            </w:pPr>
            <w:r w:rsidRPr="0051720B">
              <w:rPr>
                <w:sz w:val="18"/>
                <w:szCs w:val="18"/>
              </w:rPr>
              <w:t xml:space="preserve">         - внутренний финансовый контроль и внутренний финансовый аудит.</w:t>
            </w:r>
          </w:p>
          <w:p w:rsidR="001418CE" w:rsidRPr="000922E5" w:rsidRDefault="001418CE" w:rsidP="00363561">
            <w:pPr>
              <w:jc w:val="both"/>
              <w:rPr>
                <w:color w:val="000000"/>
                <w:sz w:val="18"/>
                <w:szCs w:val="18"/>
                <w:highlight w:val="yellow"/>
              </w:rPr>
            </w:pPr>
            <w:r w:rsidRPr="002C61C9">
              <w:rPr>
                <w:sz w:val="18"/>
                <w:szCs w:val="18"/>
              </w:rPr>
              <w:t xml:space="preserve"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 – </w:t>
            </w:r>
            <w:r w:rsidR="00363561">
              <w:rPr>
                <w:sz w:val="18"/>
                <w:szCs w:val="18"/>
              </w:rPr>
              <w:t>80</w:t>
            </w:r>
            <w:r w:rsidRPr="002C61C9">
              <w:rPr>
                <w:sz w:val="18"/>
                <w:szCs w:val="18"/>
              </w:rPr>
              <w:t>%</w:t>
            </w: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1418CE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1418CE">
              <w:rPr>
                <w:b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1418CE" w:rsidRPr="001418CE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1418CE">
              <w:rPr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1418CE" w:rsidRPr="001418CE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noWrap/>
          </w:tcPr>
          <w:p w:rsidR="001418CE" w:rsidRPr="001418CE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1418CE" w:rsidRPr="002C61C9" w:rsidRDefault="001418CE" w:rsidP="001418CE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Повышение эффективности бюджетных расходов </w:t>
            </w:r>
          </w:p>
        </w:tc>
        <w:tc>
          <w:tcPr>
            <w:tcW w:w="1701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1418CE" w:rsidRPr="00F4370D" w:rsidRDefault="001418CE" w:rsidP="001418CE">
            <w:pPr>
              <w:spacing w:line="240" w:lineRule="atLeast"/>
              <w:jc w:val="both"/>
              <w:rPr>
                <w:rFonts w:eastAsia="HiddenHorzOCR"/>
                <w:sz w:val="16"/>
                <w:szCs w:val="16"/>
              </w:rPr>
            </w:pPr>
          </w:p>
        </w:tc>
        <w:tc>
          <w:tcPr>
            <w:tcW w:w="6237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1D3001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1D3001">
              <w:rPr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Pr="001D3001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1D3001">
              <w:rPr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1418CE" w:rsidRPr="001D3001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1D3001">
              <w:rPr>
                <w:b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1418CE" w:rsidRPr="001D3001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1418CE" w:rsidRPr="001D3001" w:rsidRDefault="001418CE" w:rsidP="001418CE">
            <w:pPr>
              <w:autoSpaceDE w:val="0"/>
              <w:autoSpaceDN w:val="0"/>
              <w:adjustRightInd w:val="0"/>
              <w:rPr>
                <w:rFonts w:eastAsia="HiddenHorzOCR"/>
                <w:b/>
                <w:sz w:val="18"/>
                <w:szCs w:val="18"/>
              </w:rPr>
            </w:pPr>
            <w:r w:rsidRPr="001D3001">
              <w:rPr>
                <w:rFonts w:eastAsia="HiddenHorzOCR"/>
                <w:b/>
                <w:sz w:val="18"/>
                <w:szCs w:val="18"/>
              </w:rPr>
              <w:t>Разработка бюджетного прогноза Можгинского района на</w:t>
            </w:r>
          </w:p>
          <w:p w:rsidR="001418CE" w:rsidRPr="001D3001" w:rsidRDefault="001418CE" w:rsidP="001418CE">
            <w:pPr>
              <w:autoSpaceDE w:val="0"/>
              <w:autoSpaceDN w:val="0"/>
              <w:adjustRightInd w:val="0"/>
              <w:rPr>
                <w:rFonts w:eastAsia="HiddenHorzOCR"/>
                <w:b/>
                <w:sz w:val="18"/>
                <w:szCs w:val="18"/>
              </w:rPr>
            </w:pPr>
            <w:r w:rsidRPr="001D3001">
              <w:rPr>
                <w:rFonts w:eastAsia="HiddenHorzOCR"/>
                <w:b/>
                <w:sz w:val="18"/>
                <w:szCs w:val="18"/>
              </w:rPr>
              <w:t>долгосрочный период и его применение в практике муниципального управления</w:t>
            </w:r>
          </w:p>
        </w:tc>
        <w:tc>
          <w:tcPr>
            <w:tcW w:w="1701" w:type="dxa"/>
            <w:noWrap/>
          </w:tcPr>
          <w:p w:rsidR="001418CE" w:rsidRPr="001D3001" w:rsidRDefault="001418CE" w:rsidP="001418C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noWrap/>
          </w:tcPr>
          <w:p w:rsidR="001418CE" w:rsidRPr="001D3001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noWrap/>
          </w:tcPr>
          <w:p w:rsidR="001418CE" w:rsidRPr="001D3001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1418CE" w:rsidRPr="00F4370D" w:rsidRDefault="001418CE" w:rsidP="001418CE">
            <w:pPr>
              <w:spacing w:line="240" w:lineRule="atLeast"/>
              <w:jc w:val="both"/>
              <w:rPr>
                <w:rFonts w:eastAsia="HiddenHorzOCR"/>
                <w:b/>
                <w:sz w:val="16"/>
                <w:szCs w:val="16"/>
              </w:rPr>
            </w:pPr>
          </w:p>
        </w:tc>
        <w:tc>
          <w:tcPr>
            <w:tcW w:w="6237" w:type="dxa"/>
            <w:noWrap/>
          </w:tcPr>
          <w:p w:rsidR="001418CE" w:rsidRPr="001D3001" w:rsidRDefault="001418CE" w:rsidP="001418CE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26" w:type="dxa"/>
            <w:noWrap/>
          </w:tcPr>
          <w:p w:rsidR="001418CE" w:rsidRPr="00EE2456" w:rsidRDefault="001418CE" w:rsidP="001418CE">
            <w:pPr>
              <w:autoSpaceDE w:val="0"/>
              <w:autoSpaceDN w:val="0"/>
              <w:adjustRightInd w:val="0"/>
              <w:rPr>
                <w:rFonts w:eastAsia="HiddenHorzOCR"/>
                <w:sz w:val="20"/>
                <w:szCs w:val="20"/>
              </w:rPr>
            </w:pPr>
            <w:r w:rsidRPr="00EE2456">
              <w:rPr>
                <w:rFonts w:eastAsia="HiddenHorzOCR"/>
                <w:sz w:val="20"/>
                <w:szCs w:val="20"/>
              </w:rPr>
              <w:t>Разработка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EE2456">
              <w:rPr>
                <w:rFonts w:eastAsia="HiddenHorzOCR"/>
                <w:sz w:val="20"/>
                <w:szCs w:val="20"/>
              </w:rPr>
              <w:t>и утверждение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EE2456">
              <w:rPr>
                <w:rFonts w:eastAsia="HiddenHorzOCR"/>
                <w:sz w:val="20"/>
                <w:szCs w:val="20"/>
              </w:rPr>
              <w:t>бюджетного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EE2456">
              <w:rPr>
                <w:rFonts w:eastAsia="HiddenHorzOCR"/>
                <w:sz w:val="20"/>
                <w:szCs w:val="20"/>
              </w:rPr>
              <w:t>прогноза</w:t>
            </w:r>
            <w:r>
              <w:rPr>
                <w:rFonts w:eastAsia="HiddenHorzOCR"/>
                <w:sz w:val="20"/>
                <w:szCs w:val="20"/>
              </w:rPr>
              <w:t xml:space="preserve"> муниципального образования </w:t>
            </w:r>
            <w:r w:rsidRPr="00A530F7">
              <w:rPr>
                <w:rFonts w:eastAsia="HiddenHorzOCR"/>
                <w:sz w:val="20"/>
                <w:szCs w:val="20"/>
              </w:rPr>
              <w:t xml:space="preserve">«Муниципальный округ Можгинский район Удмуртской Республики» </w:t>
            </w:r>
            <w:r w:rsidRPr="00EE2456">
              <w:rPr>
                <w:rFonts w:eastAsia="HiddenHorzOCR"/>
                <w:sz w:val="20"/>
                <w:szCs w:val="20"/>
              </w:rPr>
              <w:t>на</w:t>
            </w:r>
          </w:p>
          <w:p w:rsidR="001418CE" w:rsidRPr="0044383D" w:rsidRDefault="001418CE" w:rsidP="001418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eastAsia="HiddenHorzOCR"/>
                <w:sz w:val="20"/>
                <w:szCs w:val="20"/>
              </w:rPr>
              <w:t>д</w:t>
            </w:r>
            <w:r w:rsidRPr="00EE2456">
              <w:rPr>
                <w:rFonts w:eastAsia="HiddenHorzOCR"/>
                <w:sz w:val="20"/>
                <w:szCs w:val="20"/>
              </w:rPr>
              <w:t>олгосрочный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EE2456">
              <w:rPr>
                <w:rFonts w:eastAsia="HiddenHorzOCR"/>
                <w:sz w:val="20"/>
                <w:szCs w:val="20"/>
              </w:rPr>
              <w:t>период (внесение изменений в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EE2456">
              <w:rPr>
                <w:rFonts w:eastAsia="HiddenHorzOCR"/>
                <w:sz w:val="20"/>
                <w:szCs w:val="20"/>
              </w:rPr>
              <w:t xml:space="preserve">бюджетный прогноз </w:t>
            </w:r>
            <w:r>
              <w:rPr>
                <w:rFonts w:eastAsia="HiddenHorzOCR"/>
                <w:sz w:val="20"/>
                <w:szCs w:val="20"/>
              </w:rPr>
              <w:t xml:space="preserve">на </w:t>
            </w:r>
            <w:r w:rsidRPr="00EE2456">
              <w:rPr>
                <w:rFonts w:eastAsia="HiddenHorzOCR"/>
                <w:sz w:val="20"/>
                <w:szCs w:val="20"/>
              </w:rPr>
              <w:t>долгосрочный период)</w:t>
            </w:r>
          </w:p>
        </w:tc>
        <w:tc>
          <w:tcPr>
            <w:tcW w:w="1701" w:type="dxa"/>
            <w:noWrap/>
          </w:tcPr>
          <w:p w:rsidR="001418CE" w:rsidRDefault="001418CE" w:rsidP="001418CE">
            <w:r w:rsidRPr="00C219D4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C46DC7" w:rsidRDefault="00C46DC7" w:rsidP="00C46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Январь,</w:t>
            </w:r>
          </w:p>
          <w:p w:rsidR="001418CE" w:rsidRPr="002C61C9" w:rsidRDefault="009F3B84" w:rsidP="00C4579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  <w:r w:rsidR="001418CE" w:rsidRPr="002C61C9">
              <w:rPr>
                <w:color w:val="000000"/>
                <w:sz w:val="18"/>
                <w:szCs w:val="18"/>
              </w:rPr>
              <w:t xml:space="preserve"> 20</w:t>
            </w:r>
            <w:r w:rsidR="001418CE">
              <w:rPr>
                <w:color w:val="000000"/>
                <w:sz w:val="18"/>
                <w:szCs w:val="18"/>
              </w:rPr>
              <w:t>2</w:t>
            </w:r>
            <w:r w:rsidR="00C4579B">
              <w:rPr>
                <w:color w:val="000000"/>
                <w:sz w:val="18"/>
                <w:szCs w:val="18"/>
              </w:rPr>
              <w:t>5</w:t>
            </w:r>
            <w:r w:rsidR="001418CE" w:rsidRPr="002C61C9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C46DC7" w:rsidRDefault="00C46DC7" w:rsidP="00C46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Январь,</w:t>
            </w:r>
          </w:p>
          <w:p w:rsidR="001418CE" w:rsidRPr="002C61C9" w:rsidRDefault="009F3B84" w:rsidP="00C4579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  <w:r w:rsidR="00C46DC7" w:rsidRPr="002C61C9">
              <w:rPr>
                <w:color w:val="000000"/>
                <w:sz w:val="18"/>
                <w:szCs w:val="18"/>
              </w:rPr>
              <w:t xml:space="preserve"> 20</w:t>
            </w:r>
            <w:r w:rsidR="00C46DC7">
              <w:rPr>
                <w:color w:val="000000"/>
                <w:sz w:val="18"/>
                <w:szCs w:val="18"/>
              </w:rPr>
              <w:t>2</w:t>
            </w:r>
            <w:r w:rsidR="00C4579B">
              <w:rPr>
                <w:color w:val="000000"/>
                <w:sz w:val="18"/>
                <w:szCs w:val="18"/>
              </w:rPr>
              <w:t>5</w:t>
            </w:r>
            <w:r w:rsidR="00C46DC7" w:rsidRPr="002C61C9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1418CE" w:rsidRPr="00F4370D" w:rsidRDefault="00420094" w:rsidP="00B73FE0">
            <w:pPr>
              <w:spacing w:line="240" w:lineRule="atLeast"/>
              <w:jc w:val="both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Утверждение Бюджетного прогноза на 202</w:t>
            </w:r>
            <w:r w:rsidR="00B73FE0">
              <w:rPr>
                <w:rFonts w:eastAsia="HiddenHorzOCR"/>
                <w:sz w:val="16"/>
                <w:szCs w:val="16"/>
              </w:rPr>
              <w:t>2</w:t>
            </w:r>
            <w:r w:rsidRPr="00420094">
              <w:rPr>
                <w:rFonts w:eastAsia="HiddenHorzOCR"/>
                <w:sz w:val="16"/>
                <w:szCs w:val="16"/>
              </w:rPr>
              <w:t>- 20</w:t>
            </w:r>
            <w:r w:rsidR="002F5978">
              <w:rPr>
                <w:rFonts w:eastAsia="HiddenHorzOCR"/>
                <w:sz w:val="16"/>
                <w:szCs w:val="16"/>
              </w:rPr>
              <w:t>2</w:t>
            </w:r>
            <w:r w:rsidR="00B73FE0">
              <w:rPr>
                <w:rFonts w:eastAsia="HiddenHorzOCR"/>
                <w:sz w:val="16"/>
                <w:szCs w:val="16"/>
              </w:rPr>
              <w:t>7</w:t>
            </w:r>
            <w:r w:rsidRPr="00420094">
              <w:rPr>
                <w:rFonts w:eastAsia="HiddenHorzOCR"/>
                <w:sz w:val="16"/>
                <w:szCs w:val="16"/>
              </w:rPr>
              <w:t xml:space="preserve"> годы в течении двух месяцев после утверждения бюджета.</w:t>
            </w:r>
          </w:p>
        </w:tc>
        <w:tc>
          <w:tcPr>
            <w:tcW w:w="6237" w:type="dxa"/>
            <w:noWrap/>
          </w:tcPr>
          <w:p w:rsidR="008F0CB0" w:rsidRDefault="008F0CB0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Бюджетный прогноз к бюджету 202</w:t>
            </w:r>
            <w:r w:rsidR="002A1FBE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- 202</w:t>
            </w:r>
            <w:r w:rsidR="00363561">
              <w:rPr>
                <w:color w:val="000000"/>
                <w:sz w:val="18"/>
                <w:szCs w:val="18"/>
              </w:rPr>
              <w:t>7</w:t>
            </w:r>
            <w:r>
              <w:rPr>
                <w:color w:val="000000"/>
                <w:sz w:val="18"/>
                <w:szCs w:val="18"/>
              </w:rPr>
              <w:t xml:space="preserve"> гг. утвержден постановлением Администрации Можгинского района от </w:t>
            </w:r>
            <w:r w:rsidR="002A1FBE">
              <w:rPr>
                <w:color w:val="000000"/>
                <w:sz w:val="18"/>
                <w:szCs w:val="18"/>
              </w:rPr>
              <w:t>10</w:t>
            </w:r>
            <w:r>
              <w:rPr>
                <w:color w:val="000000"/>
                <w:sz w:val="18"/>
                <w:szCs w:val="18"/>
              </w:rPr>
              <w:t>.</w:t>
            </w:r>
            <w:r w:rsidR="002A1FBE">
              <w:rPr>
                <w:color w:val="000000"/>
                <w:sz w:val="18"/>
                <w:szCs w:val="18"/>
              </w:rPr>
              <w:t>02</w:t>
            </w:r>
            <w:r>
              <w:rPr>
                <w:color w:val="000000"/>
                <w:sz w:val="18"/>
                <w:szCs w:val="18"/>
              </w:rPr>
              <w:t>.202</w:t>
            </w:r>
            <w:r w:rsidR="002A1FBE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 xml:space="preserve">г. № </w:t>
            </w:r>
            <w:r w:rsidR="002A1FBE">
              <w:rPr>
                <w:color w:val="000000"/>
                <w:sz w:val="18"/>
                <w:szCs w:val="18"/>
              </w:rPr>
              <w:t>93</w:t>
            </w:r>
          </w:p>
          <w:p w:rsidR="001418CE" w:rsidRPr="002C61C9" w:rsidRDefault="001418CE" w:rsidP="002A1FBE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Проект </w:t>
            </w:r>
            <w:r w:rsidRPr="00572862">
              <w:rPr>
                <w:color w:val="000000"/>
                <w:sz w:val="18"/>
                <w:szCs w:val="18"/>
              </w:rPr>
              <w:t>Постановлени</w:t>
            </w:r>
            <w:r>
              <w:rPr>
                <w:color w:val="000000"/>
                <w:sz w:val="18"/>
                <w:szCs w:val="18"/>
              </w:rPr>
              <w:t>я</w:t>
            </w:r>
            <w:r w:rsidRPr="002C61C9">
              <w:rPr>
                <w:color w:val="000000"/>
                <w:sz w:val="18"/>
                <w:szCs w:val="18"/>
              </w:rPr>
              <w:t xml:space="preserve"> Администрации Можгинск</w:t>
            </w:r>
            <w:r>
              <w:rPr>
                <w:color w:val="000000"/>
                <w:sz w:val="18"/>
                <w:szCs w:val="18"/>
              </w:rPr>
              <w:t>ого</w:t>
            </w:r>
            <w:r w:rsidRPr="002C61C9">
              <w:rPr>
                <w:color w:val="000000"/>
                <w:sz w:val="18"/>
                <w:szCs w:val="18"/>
              </w:rPr>
              <w:t xml:space="preserve"> район</w:t>
            </w:r>
            <w:r>
              <w:rPr>
                <w:color w:val="000000"/>
                <w:sz w:val="18"/>
                <w:szCs w:val="18"/>
              </w:rPr>
              <w:t>а</w:t>
            </w:r>
            <w:r w:rsidRPr="002C61C9">
              <w:rPr>
                <w:color w:val="000000"/>
                <w:sz w:val="18"/>
                <w:szCs w:val="18"/>
              </w:rPr>
              <w:t xml:space="preserve"> «</w:t>
            </w:r>
            <w:r>
              <w:rPr>
                <w:color w:val="000000"/>
                <w:sz w:val="18"/>
                <w:szCs w:val="18"/>
              </w:rPr>
              <w:t>О</w:t>
            </w:r>
            <w:r w:rsidR="00883CA8">
              <w:rPr>
                <w:color w:val="000000"/>
                <w:sz w:val="18"/>
                <w:szCs w:val="18"/>
              </w:rPr>
              <w:t xml:space="preserve">б утверждении </w:t>
            </w:r>
            <w:r>
              <w:rPr>
                <w:color w:val="000000"/>
                <w:sz w:val="18"/>
                <w:szCs w:val="18"/>
              </w:rPr>
              <w:t>Бюджетного прогноза муниципального образования «</w:t>
            </w:r>
            <w:r w:rsidR="008F0CB0">
              <w:rPr>
                <w:color w:val="000000"/>
                <w:sz w:val="18"/>
                <w:szCs w:val="18"/>
              </w:rPr>
              <w:t xml:space="preserve">Муниципальный округ </w:t>
            </w:r>
            <w:r>
              <w:rPr>
                <w:color w:val="000000"/>
                <w:sz w:val="18"/>
                <w:szCs w:val="18"/>
              </w:rPr>
              <w:t>Можгинский район</w:t>
            </w:r>
            <w:r w:rsidR="008F0CB0">
              <w:rPr>
                <w:color w:val="000000"/>
                <w:sz w:val="18"/>
                <w:szCs w:val="18"/>
              </w:rPr>
              <w:t xml:space="preserve"> Удмуртской Республики</w:t>
            </w:r>
            <w:r>
              <w:rPr>
                <w:color w:val="000000"/>
                <w:sz w:val="18"/>
                <w:szCs w:val="18"/>
              </w:rPr>
              <w:t>» на долгосрочный период»</w:t>
            </w:r>
            <w:r w:rsidR="008F0CB0">
              <w:rPr>
                <w:color w:val="000000"/>
                <w:sz w:val="18"/>
                <w:szCs w:val="18"/>
              </w:rPr>
              <w:t xml:space="preserve"> к бюджету 202</w:t>
            </w:r>
            <w:r w:rsidR="002A1FBE">
              <w:rPr>
                <w:color w:val="000000"/>
                <w:sz w:val="18"/>
                <w:szCs w:val="18"/>
              </w:rPr>
              <w:t>6</w:t>
            </w:r>
            <w:r w:rsidR="008F0CB0">
              <w:rPr>
                <w:color w:val="000000"/>
                <w:sz w:val="18"/>
                <w:szCs w:val="18"/>
              </w:rPr>
              <w:t>-202</w:t>
            </w:r>
            <w:r w:rsidR="002A1FBE">
              <w:rPr>
                <w:color w:val="000000"/>
                <w:sz w:val="18"/>
                <w:szCs w:val="18"/>
              </w:rPr>
              <w:t>8</w:t>
            </w:r>
            <w:r w:rsidR="008F0CB0">
              <w:rPr>
                <w:color w:val="000000"/>
                <w:sz w:val="18"/>
                <w:szCs w:val="18"/>
              </w:rPr>
              <w:t xml:space="preserve"> гг. разработан в ноябре 202</w:t>
            </w:r>
            <w:r w:rsidR="002A1FBE">
              <w:rPr>
                <w:color w:val="000000"/>
                <w:sz w:val="18"/>
                <w:szCs w:val="18"/>
              </w:rPr>
              <w:t>5</w:t>
            </w:r>
            <w:r w:rsidR="008F0CB0">
              <w:rPr>
                <w:color w:val="000000"/>
                <w:sz w:val="18"/>
                <w:szCs w:val="18"/>
              </w:rPr>
              <w:t xml:space="preserve"> года</w:t>
            </w: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3D2FA7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3D2FA7">
              <w:rPr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Pr="003D2FA7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3D2FA7">
              <w:rPr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1418CE" w:rsidRPr="003D2FA7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3D2FA7">
              <w:rPr>
                <w:b/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1418CE" w:rsidRPr="002C61C9" w:rsidRDefault="001418CE" w:rsidP="001418CE">
            <w:pPr>
              <w:rPr>
                <w:b/>
                <w:sz w:val="18"/>
                <w:szCs w:val="18"/>
              </w:rPr>
            </w:pPr>
            <w:r w:rsidRPr="001418CE">
              <w:rPr>
                <w:rFonts w:eastAsia="HiddenHorzOCR"/>
                <w:b/>
                <w:sz w:val="18"/>
                <w:szCs w:val="18"/>
              </w:rPr>
              <w:t>Реализация муниципальных программ муниципального образования «Муниципальный округ Можгинский район Удмуртской Республики»</w:t>
            </w:r>
          </w:p>
        </w:tc>
        <w:tc>
          <w:tcPr>
            <w:tcW w:w="1701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1418CE" w:rsidRPr="00F4370D" w:rsidRDefault="001418CE" w:rsidP="001418CE">
            <w:pPr>
              <w:spacing w:line="240" w:lineRule="atLeast"/>
              <w:jc w:val="both"/>
              <w:rPr>
                <w:rFonts w:eastAsia="HiddenHorzOCR"/>
                <w:sz w:val="16"/>
                <w:szCs w:val="16"/>
              </w:rPr>
            </w:pPr>
          </w:p>
        </w:tc>
        <w:tc>
          <w:tcPr>
            <w:tcW w:w="6237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noWrap/>
          </w:tcPr>
          <w:p w:rsidR="001418CE" w:rsidRPr="002C61C9" w:rsidRDefault="001418CE" w:rsidP="001418CE">
            <w:pPr>
              <w:rPr>
                <w:sz w:val="18"/>
                <w:szCs w:val="18"/>
              </w:rPr>
            </w:pPr>
            <w:r w:rsidRPr="002C61C9">
              <w:rPr>
                <w:rFonts w:eastAsia="HiddenHorzOCR"/>
                <w:sz w:val="18"/>
                <w:szCs w:val="18"/>
              </w:rPr>
              <w:t xml:space="preserve">Составление проекта бюджета в структуре </w:t>
            </w:r>
            <w:r w:rsidRPr="002C61C9">
              <w:rPr>
                <w:rFonts w:eastAsia="HiddenHorzOCR"/>
                <w:sz w:val="18"/>
                <w:szCs w:val="18"/>
              </w:rPr>
              <w:lastRenderedPageBreak/>
              <w:t xml:space="preserve">муниципальных программ  </w:t>
            </w:r>
          </w:p>
        </w:tc>
        <w:tc>
          <w:tcPr>
            <w:tcW w:w="1701" w:type="dxa"/>
            <w:noWrap/>
          </w:tcPr>
          <w:p w:rsidR="001418CE" w:rsidRPr="002C61C9" w:rsidRDefault="001418CE" w:rsidP="001418CE">
            <w:pPr>
              <w:jc w:val="center"/>
              <w:rPr>
                <w:sz w:val="18"/>
                <w:szCs w:val="18"/>
              </w:rPr>
            </w:pPr>
            <w:r w:rsidRPr="001418CE">
              <w:rPr>
                <w:sz w:val="18"/>
                <w:szCs w:val="18"/>
              </w:rPr>
              <w:lastRenderedPageBreak/>
              <w:t xml:space="preserve">Управление финансов </w:t>
            </w:r>
            <w:r w:rsidRPr="001418CE">
              <w:rPr>
                <w:sz w:val="18"/>
                <w:szCs w:val="18"/>
              </w:rPr>
              <w:lastRenderedPageBreak/>
              <w:t>Можгинского района</w:t>
            </w:r>
          </w:p>
        </w:tc>
        <w:tc>
          <w:tcPr>
            <w:tcW w:w="851" w:type="dxa"/>
            <w:noWrap/>
          </w:tcPr>
          <w:p w:rsidR="001418CE" w:rsidRPr="002C61C9" w:rsidRDefault="001418CE" w:rsidP="00C4579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 xml:space="preserve">май- ноябрь </w:t>
            </w:r>
            <w:r w:rsidRPr="002C61C9">
              <w:rPr>
                <w:sz w:val="18"/>
                <w:szCs w:val="18"/>
              </w:rPr>
              <w:lastRenderedPageBreak/>
              <w:t>20</w:t>
            </w:r>
            <w:r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1418CE" w:rsidRPr="002C61C9" w:rsidRDefault="001418CE" w:rsidP="00C4579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 xml:space="preserve">май- ноябрь </w:t>
            </w:r>
            <w:r w:rsidRPr="002C61C9">
              <w:rPr>
                <w:sz w:val="18"/>
                <w:szCs w:val="18"/>
              </w:rPr>
              <w:lastRenderedPageBreak/>
              <w:t>20</w:t>
            </w:r>
            <w:r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0094" w:rsidRPr="00420094" w:rsidRDefault="00420094" w:rsidP="00420094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lastRenderedPageBreak/>
              <w:t>Формирование проекта бюджета муниципального образо</w:t>
            </w:r>
            <w:r w:rsidR="00546659">
              <w:rPr>
                <w:rFonts w:eastAsia="HiddenHorzOCR"/>
                <w:sz w:val="16"/>
                <w:szCs w:val="16"/>
              </w:rPr>
              <w:t xml:space="preserve">вания </w:t>
            </w:r>
            <w:r w:rsidR="00546659">
              <w:rPr>
                <w:rFonts w:eastAsia="HiddenHorzOCR"/>
                <w:sz w:val="16"/>
                <w:szCs w:val="16"/>
              </w:rPr>
              <w:lastRenderedPageBreak/>
              <w:t>«Можгинский район» на 202</w:t>
            </w:r>
            <w:r w:rsidR="00B95003">
              <w:rPr>
                <w:rFonts w:eastAsia="HiddenHorzOCR"/>
                <w:sz w:val="16"/>
                <w:szCs w:val="16"/>
              </w:rPr>
              <w:t>6</w:t>
            </w:r>
            <w:r w:rsidR="000C47B2">
              <w:rPr>
                <w:rFonts w:eastAsia="HiddenHorzOCR"/>
                <w:sz w:val="16"/>
                <w:szCs w:val="16"/>
              </w:rPr>
              <w:t xml:space="preserve"> год и плановый период 202</w:t>
            </w:r>
            <w:r w:rsidR="00B95003">
              <w:rPr>
                <w:rFonts w:eastAsia="HiddenHorzOCR"/>
                <w:sz w:val="16"/>
                <w:szCs w:val="16"/>
              </w:rPr>
              <w:t>7</w:t>
            </w:r>
            <w:r w:rsidRPr="00420094">
              <w:rPr>
                <w:rFonts w:eastAsia="HiddenHorzOCR"/>
                <w:sz w:val="16"/>
                <w:szCs w:val="16"/>
              </w:rPr>
              <w:t>-202</w:t>
            </w:r>
            <w:r w:rsidR="00B95003">
              <w:rPr>
                <w:rFonts w:eastAsia="HiddenHorzOCR"/>
                <w:sz w:val="16"/>
                <w:szCs w:val="16"/>
              </w:rPr>
              <w:t>8</w:t>
            </w:r>
            <w:r w:rsidRPr="00420094">
              <w:rPr>
                <w:rFonts w:eastAsia="HiddenHorzOCR"/>
                <w:sz w:val="16"/>
                <w:szCs w:val="16"/>
              </w:rPr>
              <w:t xml:space="preserve"> годы в структуре муниципальных программ;</w:t>
            </w:r>
          </w:p>
          <w:p w:rsidR="00420094" w:rsidRPr="00420094" w:rsidRDefault="00420094" w:rsidP="00420094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Доля расходов бюджета Можгинского района,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95%;</w:t>
            </w:r>
          </w:p>
          <w:p w:rsidR="001418CE" w:rsidRPr="00F4370D" w:rsidRDefault="00420094" w:rsidP="00420094">
            <w:pPr>
              <w:spacing w:line="240" w:lineRule="atLeast"/>
              <w:jc w:val="both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Уровень качества   управления муниципальными финансами Можгинского района устанавливается по результатам мониторинга и оценки качества управления муниципальными финансами муниципальных образований в Удмуртской Республике, проводимого Министерством финансов Удмуртской Республики (достижение уровня оценки не ниже  «надлежащее управление»)</w:t>
            </w:r>
          </w:p>
        </w:tc>
        <w:tc>
          <w:tcPr>
            <w:tcW w:w="6237" w:type="dxa"/>
            <w:noWrap/>
          </w:tcPr>
          <w:p w:rsidR="00C77A55" w:rsidRDefault="00C77A55" w:rsidP="00C77A5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Постановлением Администрации Можгинского района от 07.12.2021г. № 21 утвержден</w:t>
            </w:r>
            <w:r w:rsidRPr="00C77A55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п</w:t>
            </w:r>
            <w:r w:rsidRPr="00C77A55">
              <w:rPr>
                <w:color w:val="000000"/>
                <w:sz w:val="18"/>
                <w:szCs w:val="18"/>
              </w:rPr>
              <w:t>ереч</w:t>
            </w:r>
            <w:r>
              <w:rPr>
                <w:color w:val="000000"/>
                <w:sz w:val="18"/>
                <w:szCs w:val="18"/>
              </w:rPr>
              <w:t>е</w:t>
            </w:r>
            <w:r w:rsidRPr="00C77A55">
              <w:rPr>
                <w:color w:val="000000"/>
                <w:sz w:val="18"/>
                <w:szCs w:val="18"/>
              </w:rPr>
              <w:t>н</w:t>
            </w:r>
            <w:r>
              <w:rPr>
                <w:color w:val="000000"/>
                <w:sz w:val="18"/>
                <w:szCs w:val="18"/>
              </w:rPr>
              <w:t>ь 1</w:t>
            </w:r>
            <w:r w:rsidR="000C47B2">
              <w:rPr>
                <w:color w:val="000000"/>
                <w:sz w:val="18"/>
                <w:szCs w:val="18"/>
              </w:rPr>
              <w:t>1</w:t>
            </w:r>
            <w:r w:rsidRPr="00C77A55">
              <w:rPr>
                <w:color w:val="000000"/>
                <w:sz w:val="18"/>
                <w:szCs w:val="18"/>
              </w:rPr>
              <w:t xml:space="preserve"> муниципальных программ муниципального </w:t>
            </w:r>
            <w:r w:rsidRPr="00C77A55">
              <w:rPr>
                <w:color w:val="000000"/>
                <w:sz w:val="18"/>
                <w:szCs w:val="18"/>
              </w:rPr>
              <w:lastRenderedPageBreak/>
              <w:t>образования «Муниципальный округ Можгинский район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77A55">
              <w:rPr>
                <w:color w:val="000000"/>
                <w:sz w:val="18"/>
                <w:szCs w:val="18"/>
              </w:rPr>
              <w:t>Удмуртской Республики»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1418CE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Проект бюджета на 202</w:t>
            </w:r>
            <w:r w:rsidR="00B73FE0">
              <w:rPr>
                <w:color w:val="000000"/>
                <w:sz w:val="18"/>
                <w:szCs w:val="18"/>
              </w:rPr>
              <w:t>6</w:t>
            </w:r>
            <w:r>
              <w:rPr>
                <w:color w:val="000000"/>
                <w:sz w:val="18"/>
                <w:szCs w:val="18"/>
              </w:rPr>
              <w:t xml:space="preserve"> год и плановый период 202</w:t>
            </w:r>
            <w:r w:rsidR="00B73FE0">
              <w:rPr>
                <w:color w:val="000000"/>
                <w:sz w:val="18"/>
                <w:szCs w:val="18"/>
              </w:rPr>
              <w:t>7</w:t>
            </w:r>
            <w:r>
              <w:rPr>
                <w:color w:val="000000"/>
                <w:sz w:val="18"/>
                <w:szCs w:val="18"/>
              </w:rPr>
              <w:t>- 202</w:t>
            </w:r>
            <w:r w:rsidR="00B73FE0">
              <w:rPr>
                <w:color w:val="000000"/>
                <w:sz w:val="18"/>
                <w:szCs w:val="18"/>
              </w:rPr>
              <w:t>8</w:t>
            </w:r>
            <w:r>
              <w:rPr>
                <w:color w:val="000000"/>
                <w:sz w:val="18"/>
                <w:szCs w:val="18"/>
              </w:rPr>
              <w:t xml:space="preserve"> годов был составлен в структуре муниципальных программ.</w:t>
            </w:r>
          </w:p>
          <w:p w:rsidR="001418CE" w:rsidRDefault="001418CE" w:rsidP="001418CE">
            <w:pPr>
              <w:spacing w:before="40" w:after="4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 w:rsidRPr="00BC7048">
              <w:rPr>
                <w:sz w:val="18"/>
                <w:szCs w:val="18"/>
              </w:rPr>
              <w:t>Направления бюджетных ассигнований соответствуют целям и задачам муниципальных</w:t>
            </w:r>
            <w:r>
              <w:rPr>
                <w:sz w:val="18"/>
                <w:szCs w:val="18"/>
              </w:rPr>
              <w:t xml:space="preserve"> программ Можгинского района</w:t>
            </w:r>
            <w:r w:rsidRPr="00BC7048">
              <w:rPr>
                <w:sz w:val="18"/>
                <w:szCs w:val="18"/>
              </w:rPr>
              <w:t>, охватывающим основные сферы деятельности органов</w:t>
            </w:r>
            <w:r>
              <w:rPr>
                <w:sz w:val="18"/>
                <w:szCs w:val="18"/>
              </w:rPr>
              <w:t xml:space="preserve"> местного самоуправления</w:t>
            </w:r>
            <w:r w:rsidRPr="00BC7048">
              <w:rPr>
                <w:sz w:val="18"/>
                <w:szCs w:val="18"/>
              </w:rPr>
              <w:t xml:space="preserve">, что позволит оценить эффективность использования бюджетных средств посредством достижения целевых показателей (индикаторов) </w:t>
            </w:r>
            <w:r>
              <w:rPr>
                <w:sz w:val="18"/>
                <w:szCs w:val="18"/>
              </w:rPr>
              <w:t>муниципальных программ Можгинского района</w:t>
            </w:r>
            <w:r w:rsidRPr="00BC7048">
              <w:rPr>
                <w:sz w:val="18"/>
                <w:szCs w:val="18"/>
              </w:rPr>
              <w:t>.</w:t>
            </w:r>
          </w:p>
          <w:p w:rsidR="001418CE" w:rsidRPr="00234A60" w:rsidRDefault="001418CE" w:rsidP="001418CE">
            <w:pPr>
              <w:spacing w:before="40" w:after="40"/>
              <w:rPr>
                <w:b/>
                <w:sz w:val="18"/>
                <w:szCs w:val="18"/>
                <w:u w:val="single"/>
              </w:rPr>
            </w:pPr>
            <w:r w:rsidRPr="00234A60">
              <w:rPr>
                <w:b/>
                <w:sz w:val="18"/>
                <w:szCs w:val="18"/>
                <w:u w:val="single"/>
              </w:rPr>
              <w:t>За 20</w:t>
            </w:r>
            <w:r w:rsidR="00C77A55">
              <w:rPr>
                <w:b/>
                <w:sz w:val="18"/>
                <w:szCs w:val="18"/>
                <w:u w:val="single"/>
              </w:rPr>
              <w:t>2</w:t>
            </w:r>
            <w:r w:rsidR="00B73FE0">
              <w:rPr>
                <w:b/>
                <w:sz w:val="18"/>
                <w:szCs w:val="18"/>
                <w:u w:val="single"/>
              </w:rPr>
              <w:t>5</w:t>
            </w:r>
            <w:r w:rsidRPr="00234A60">
              <w:rPr>
                <w:b/>
                <w:sz w:val="18"/>
                <w:szCs w:val="18"/>
                <w:u w:val="single"/>
              </w:rPr>
              <w:t xml:space="preserve"> год получены следующие результаты:</w:t>
            </w:r>
          </w:p>
          <w:p w:rsidR="001418CE" w:rsidRPr="00BC7048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- д</w:t>
            </w:r>
            <w:r w:rsidRPr="002C61C9">
              <w:rPr>
                <w:sz w:val="18"/>
                <w:szCs w:val="18"/>
              </w:rPr>
              <w:t xml:space="preserve">оля расходов бюджета Можгинского района, финансируемых в рамках муниципальных программ в общем объеме расходов бюджета </w:t>
            </w:r>
            <w:r>
              <w:rPr>
                <w:sz w:val="18"/>
                <w:szCs w:val="18"/>
              </w:rPr>
              <w:t xml:space="preserve">составляет </w:t>
            </w:r>
            <w:r w:rsidR="00B73FE0">
              <w:rPr>
                <w:sz w:val="18"/>
                <w:szCs w:val="18"/>
              </w:rPr>
              <w:t>98,6</w:t>
            </w:r>
            <w:r>
              <w:rPr>
                <w:sz w:val="18"/>
                <w:szCs w:val="18"/>
              </w:rPr>
              <w:t>%;</w:t>
            </w:r>
          </w:p>
          <w:p w:rsidR="001418CE" w:rsidRPr="002C61C9" w:rsidRDefault="001418CE" w:rsidP="00B73FE0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- у</w:t>
            </w:r>
            <w:r w:rsidRPr="002C61C9">
              <w:rPr>
                <w:sz w:val="18"/>
                <w:szCs w:val="18"/>
              </w:rPr>
              <w:t xml:space="preserve">ровень качества   </w:t>
            </w:r>
            <w:r w:rsidR="00115B58" w:rsidRPr="002C61C9">
              <w:rPr>
                <w:sz w:val="18"/>
                <w:szCs w:val="18"/>
              </w:rPr>
              <w:t>управления муниципальными</w:t>
            </w:r>
            <w:r w:rsidRPr="002C61C9">
              <w:rPr>
                <w:sz w:val="18"/>
                <w:szCs w:val="18"/>
              </w:rPr>
              <w:t xml:space="preserve"> </w:t>
            </w:r>
            <w:r w:rsidR="00115B58" w:rsidRPr="002C61C9">
              <w:rPr>
                <w:sz w:val="18"/>
                <w:szCs w:val="18"/>
              </w:rPr>
              <w:t>финансами Можгинского</w:t>
            </w:r>
            <w:r w:rsidRPr="002C61C9">
              <w:rPr>
                <w:sz w:val="18"/>
                <w:szCs w:val="18"/>
              </w:rPr>
              <w:t xml:space="preserve"> района по результатам мониторинга и оценки качества управления муниципальными финансами муниципальных образований в Удмуртской Республике за 20</w:t>
            </w:r>
            <w:r w:rsidR="00C77A55">
              <w:rPr>
                <w:sz w:val="18"/>
                <w:szCs w:val="18"/>
              </w:rPr>
              <w:t>2</w:t>
            </w:r>
            <w:r w:rsidR="00B73FE0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 соответствует </w:t>
            </w:r>
            <w:r w:rsidRPr="002C61C9">
              <w:rPr>
                <w:rFonts w:eastAsiaTheme="minorHAnsi"/>
                <w:sz w:val="18"/>
                <w:szCs w:val="18"/>
                <w:lang w:eastAsia="en-US"/>
              </w:rPr>
              <w:t>I</w:t>
            </w:r>
            <w:r>
              <w:rPr>
                <w:rFonts w:eastAsiaTheme="minorHAnsi"/>
                <w:sz w:val="18"/>
                <w:szCs w:val="18"/>
                <w:lang w:val="en-US" w:eastAsia="en-US"/>
              </w:rPr>
              <w:t>I</w:t>
            </w:r>
            <w:r w:rsidRPr="002C61C9">
              <w:rPr>
                <w:rFonts w:eastAsiaTheme="minorHAnsi"/>
                <w:sz w:val="18"/>
                <w:szCs w:val="18"/>
                <w:lang w:eastAsia="en-US"/>
              </w:rPr>
              <w:t xml:space="preserve"> Степени качества управления муниципальными финансами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, что говорит о «надлежащем» управлении.</w:t>
            </w: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26" w:type="dxa"/>
            <w:noWrap/>
          </w:tcPr>
          <w:p w:rsidR="001418CE" w:rsidRPr="002C61C9" w:rsidRDefault="001418CE" w:rsidP="001418CE">
            <w:pPr>
              <w:rPr>
                <w:rFonts w:eastAsia="HiddenHorzOCR"/>
                <w:sz w:val="18"/>
                <w:szCs w:val="18"/>
              </w:rPr>
            </w:pPr>
            <w:r>
              <w:rPr>
                <w:rFonts w:eastAsia="HiddenHorzOCR"/>
                <w:sz w:val="20"/>
                <w:szCs w:val="20"/>
              </w:rPr>
              <w:t>Мониторинг и контроль за реализацией муниципальных программ</w:t>
            </w:r>
          </w:p>
        </w:tc>
        <w:tc>
          <w:tcPr>
            <w:tcW w:w="1701" w:type="dxa"/>
            <w:noWrap/>
          </w:tcPr>
          <w:p w:rsidR="001418CE" w:rsidRPr="002C61C9" w:rsidRDefault="001418CE" w:rsidP="001418CE">
            <w:pPr>
              <w:jc w:val="center"/>
              <w:rPr>
                <w:sz w:val="18"/>
                <w:szCs w:val="18"/>
              </w:rPr>
            </w:pPr>
            <w:r w:rsidRPr="00E460D0">
              <w:rPr>
                <w:sz w:val="20"/>
                <w:szCs w:val="20"/>
              </w:rPr>
              <w:t>Ответственные исполнители муниципальных программ</w:t>
            </w:r>
          </w:p>
        </w:tc>
        <w:tc>
          <w:tcPr>
            <w:tcW w:w="851" w:type="dxa"/>
            <w:noWrap/>
          </w:tcPr>
          <w:p w:rsidR="001418CE" w:rsidRPr="002C61C9" w:rsidRDefault="001418CE" w:rsidP="00C4579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1418CE" w:rsidRPr="002C61C9" w:rsidRDefault="001418CE" w:rsidP="00C4579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0094" w:rsidRPr="00420094" w:rsidRDefault="00420094" w:rsidP="00420094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Годовые отчеты о реализации муниципальных программ Можгинского района за 202</w:t>
            </w:r>
            <w:r w:rsidR="00B95003">
              <w:rPr>
                <w:rFonts w:eastAsia="HiddenHorzOCR"/>
                <w:sz w:val="16"/>
                <w:szCs w:val="16"/>
              </w:rPr>
              <w:t>4</w:t>
            </w:r>
            <w:r w:rsidRPr="00420094">
              <w:rPr>
                <w:rFonts w:eastAsia="HiddenHorzOCR"/>
                <w:sz w:val="16"/>
                <w:szCs w:val="16"/>
              </w:rPr>
              <w:t xml:space="preserve"> год;</w:t>
            </w:r>
          </w:p>
          <w:p w:rsidR="00420094" w:rsidRPr="00420094" w:rsidRDefault="00420094" w:rsidP="00420094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Решения, принятые по итогам оценки эффективности реализации муниципальных программ Можгинского района на основе годовых отчетов;</w:t>
            </w:r>
          </w:p>
          <w:p w:rsidR="00420094" w:rsidRPr="00420094" w:rsidRDefault="00420094" w:rsidP="00420094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Применение результатов оценки эффективности реализации муниципальных программ при бюджетном планировании;</w:t>
            </w:r>
          </w:p>
          <w:p w:rsidR="00420094" w:rsidRPr="00420094" w:rsidRDefault="00420094" w:rsidP="00420094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Уровень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– надлежащее;</w:t>
            </w:r>
          </w:p>
          <w:p w:rsidR="00420094" w:rsidRPr="00420094" w:rsidRDefault="00420094" w:rsidP="00420094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Средний уровень качества управления финансами по отношению к предыдущему году – 101%;</w:t>
            </w:r>
          </w:p>
          <w:p w:rsidR="001418CE" w:rsidRPr="00F4370D" w:rsidRDefault="00420094" w:rsidP="00420094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 xml:space="preserve">Размещение информации о разработке нормативных правовых актов, ходе и </w:t>
            </w:r>
            <w:r w:rsidRPr="00420094">
              <w:rPr>
                <w:rFonts w:eastAsia="HiddenHorzOCR"/>
                <w:sz w:val="16"/>
                <w:szCs w:val="16"/>
              </w:rPr>
              <w:lastRenderedPageBreak/>
              <w:t>результатах их общественного обсуждения в сети Интернет</w:t>
            </w:r>
          </w:p>
        </w:tc>
        <w:tc>
          <w:tcPr>
            <w:tcW w:w="6237" w:type="dxa"/>
            <w:noWrap/>
          </w:tcPr>
          <w:p w:rsidR="001418CE" w:rsidRPr="00594B2D" w:rsidRDefault="001418CE" w:rsidP="001418CE">
            <w:pPr>
              <w:outlineLvl w:val="0"/>
              <w:rPr>
                <w:color w:val="000000"/>
                <w:sz w:val="18"/>
                <w:szCs w:val="18"/>
              </w:rPr>
            </w:pPr>
            <w:r w:rsidRPr="00594B2D">
              <w:rPr>
                <w:color w:val="000000"/>
                <w:sz w:val="18"/>
                <w:szCs w:val="18"/>
              </w:rPr>
              <w:lastRenderedPageBreak/>
              <w:t>Оценка эффективности реализации муниципальных программ Можгинского района за 20</w:t>
            </w:r>
            <w:r w:rsidR="000C47B2">
              <w:rPr>
                <w:color w:val="000000"/>
                <w:sz w:val="18"/>
                <w:szCs w:val="18"/>
              </w:rPr>
              <w:t>2</w:t>
            </w:r>
            <w:r w:rsidR="00B73FE0">
              <w:rPr>
                <w:color w:val="000000"/>
                <w:sz w:val="18"/>
                <w:szCs w:val="18"/>
              </w:rPr>
              <w:t>4</w:t>
            </w:r>
            <w:r w:rsidRPr="00594B2D">
              <w:rPr>
                <w:color w:val="000000"/>
                <w:sz w:val="18"/>
                <w:szCs w:val="18"/>
              </w:rPr>
              <w:t xml:space="preserve"> год проведена в марте 202</w:t>
            </w:r>
            <w:r w:rsidR="00B73FE0">
              <w:rPr>
                <w:color w:val="000000"/>
                <w:sz w:val="18"/>
                <w:szCs w:val="18"/>
              </w:rPr>
              <w:t>5</w:t>
            </w:r>
            <w:r w:rsidRPr="00594B2D">
              <w:rPr>
                <w:color w:val="000000"/>
                <w:sz w:val="18"/>
                <w:szCs w:val="18"/>
              </w:rPr>
              <w:t xml:space="preserve"> года. Информация размещена на сайте муниципального образования.</w:t>
            </w:r>
          </w:p>
          <w:p w:rsidR="001418CE" w:rsidRPr="00594B2D" w:rsidRDefault="001418CE" w:rsidP="001418CE">
            <w:pPr>
              <w:outlineLvl w:val="0"/>
              <w:rPr>
                <w:color w:val="000000"/>
                <w:sz w:val="18"/>
                <w:szCs w:val="18"/>
              </w:rPr>
            </w:pPr>
            <w:r w:rsidRPr="00594B2D">
              <w:rPr>
                <w:color w:val="000000"/>
                <w:sz w:val="18"/>
                <w:szCs w:val="18"/>
              </w:rPr>
              <w:t>Проведена работа по актуализации муниципальных программ и приведение их в соответствие с утвержденным бюджетом на 202</w:t>
            </w:r>
            <w:r w:rsidR="00B73FE0">
              <w:rPr>
                <w:color w:val="000000"/>
                <w:sz w:val="18"/>
                <w:szCs w:val="18"/>
              </w:rPr>
              <w:t>5</w:t>
            </w:r>
            <w:r w:rsidRPr="00594B2D">
              <w:rPr>
                <w:color w:val="000000"/>
                <w:sz w:val="18"/>
                <w:szCs w:val="18"/>
              </w:rPr>
              <w:t>-202</w:t>
            </w:r>
            <w:r w:rsidR="00B73FE0">
              <w:rPr>
                <w:color w:val="000000"/>
                <w:sz w:val="18"/>
                <w:szCs w:val="18"/>
              </w:rPr>
              <w:t>7</w:t>
            </w:r>
            <w:r w:rsidRPr="00594B2D">
              <w:rPr>
                <w:color w:val="000000"/>
                <w:sz w:val="18"/>
                <w:szCs w:val="18"/>
              </w:rPr>
              <w:t xml:space="preserve"> годы и исполнением бюджета за 20</w:t>
            </w:r>
            <w:r w:rsidR="003049E5">
              <w:rPr>
                <w:color w:val="000000"/>
                <w:sz w:val="18"/>
                <w:szCs w:val="18"/>
              </w:rPr>
              <w:t>2</w:t>
            </w:r>
            <w:r w:rsidR="00B73FE0">
              <w:rPr>
                <w:color w:val="000000"/>
                <w:sz w:val="18"/>
                <w:szCs w:val="18"/>
              </w:rPr>
              <w:t>4</w:t>
            </w:r>
            <w:r w:rsidRPr="00594B2D">
              <w:rPr>
                <w:color w:val="000000"/>
                <w:sz w:val="18"/>
                <w:szCs w:val="18"/>
              </w:rPr>
              <w:t xml:space="preserve"> год.</w:t>
            </w:r>
          </w:p>
          <w:p w:rsidR="001418CE" w:rsidRPr="00594B2D" w:rsidRDefault="001418CE" w:rsidP="001418CE">
            <w:pPr>
              <w:outlineLvl w:val="0"/>
              <w:rPr>
                <w:color w:val="000000"/>
                <w:sz w:val="18"/>
                <w:szCs w:val="18"/>
              </w:rPr>
            </w:pPr>
            <w:r w:rsidRPr="00594B2D">
              <w:rPr>
                <w:color w:val="000000"/>
                <w:sz w:val="18"/>
                <w:szCs w:val="18"/>
              </w:rPr>
              <w:t>Совершенствуются состав и значения целевых показателей (индикаторов) муниципальных программ.</w:t>
            </w:r>
          </w:p>
          <w:p w:rsidR="001418CE" w:rsidRPr="00594B2D" w:rsidRDefault="001418CE" w:rsidP="001418CE">
            <w:pPr>
              <w:contextualSpacing/>
              <w:jc w:val="both"/>
              <w:rPr>
                <w:sz w:val="18"/>
                <w:szCs w:val="18"/>
              </w:rPr>
            </w:pPr>
            <w:r w:rsidRPr="00594B2D">
              <w:rPr>
                <w:sz w:val="18"/>
                <w:szCs w:val="18"/>
              </w:rPr>
              <w:t>Сведения о реализации программ размещены на официальном сайте Можгинского района.</w:t>
            </w:r>
          </w:p>
          <w:p w:rsidR="001418CE" w:rsidRPr="00594B2D" w:rsidRDefault="001418CE" w:rsidP="001418CE">
            <w:pPr>
              <w:spacing w:before="40" w:after="40"/>
              <w:rPr>
                <w:b/>
                <w:sz w:val="18"/>
                <w:szCs w:val="18"/>
                <w:u w:val="single"/>
              </w:rPr>
            </w:pPr>
            <w:r w:rsidRPr="00594B2D">
              <w:rPr>
                <w:b/>
                <w:sz w:val="18"/>
                <w:szCs w:val="18"/>
                <w:u w:val="single"/>
              </w:rPr>
              <w:t>За 202</w:t>
            </w:r>
            <w:r w:rsidR="00B73FE0">
              <w:rPr>
                <w:b/>
                <w:sz w:val="18"/>
                <w:szCs w:val="18"/>
                <w:u w:val="single"/>
              </w:rPr>
              <w:t>5</w:t>
            </w:r>
            <w:r w:rsidRPr="00594B2D">
              <w:rPr>
                <w:b/>
                <w:sz w:val="18"/>
                <w:szCs w:val="18"/>
                <w:u w:val="single"/>
              </w:rPr>
              <w:t xml:space="preserve"> год получены следующие результаты:</w:t>
            </w:r>
          </w:p>
          <w:p w:rsidR="001418CE" w:rsidRPr="00621505" w:rsidRDefault="001418CE" w:rsidP="001418CE">
            <w:pPr>
              <w:spacing w:before="40" w:after="40"/>
              <w:rPr>
                <w:rFonts w:eastAsiaTheme="minorHAnsi"/>
                <w:sz w:val="18"/>
                <w:szCs w:val="18"/>
                <w:lang w:eastAsia="en-US"/>
              </w:rPr>
            </w:pPr>
            <w:r w:rsidRPr="00594B2D">
              <w:rPr>
                <w:color w:val="000000"/>
                <w:sz w:val="18"/>
                <w:szCs w:val="18"/>
              </w:rPr>
              <w:t>- у</w:t>
            </w:r>
            <w:r w:rsidRPr="00594B2D">
              <w:rPr>
                <w:sz w:val="18"/>
                <w:szCs w:val="18"/>
              </w:rPr>
              <w:t>ровень качества   управления муниципальными финансами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за 20</w:t>
            </w:r>
            <w:r w:rsidR="003049E5">
              <w:rPr>
                <w:sz w:val="18"/>
                <w:szCs w:val="18"/>
              </w:rPr>
              <w:t>2</w:t>
            </w:r>
            <w:r w:rsidR="00B73FE0">
              <w:rPr>
                <w:sz w:val="18"/>
                <w:szCs w:val="18"/>
              </w:rPr>
              <w:t>4</w:t>
            </w:r>
            <w:r w:rsidRPr="00594B2D">
              <w:rPr>
                <w:sz w:val="18"/>
                <w:szCs w:val="18"/>
              </w:rPr>
              <w:t xml:space="preserve"> год </w:t>
            </w:r>
            <w:r w:rsidRPr="00621505">
              <w:rPr>
                <w:sz w:val="18"/>
                <w:szCs w:val="18"/>
              </w:rPr>
              <w:t xml:space="preserve">соответствует </w:t>
            </w:r>
            <w:r w:rsidRPr="00621505">
              <w:rPr>
                <w:rFonts w:eastAsiaTheme="minorHAnsi"/>
                <w:sz w:val="18"/>
                <w:szCs w:val="18"/>
                <w:lang w:eastAsia="en-US"/>
              </w:rPr>
              <w:t>II Степени качества управления муниципальными финансами;</w:t>
            </w:r>
          </w:p>
          <w:p w:rsidR="001418CE" w:rsidRPr="00621505" w:rsidRDefault="001418CE" w:rsidP="001418CE">
            <w:pPr>
              <w:spacing w:before="40" w:after="40"/>
              <w:rPr>
                <w:rFonts w:eastAsiaTheme="minorHAnsi"/>
                <w:sz w:val="18"/>
                <w:szCs w:val="18"/>
                <w:lang w:eastAsia="en-US"/>
              </w:rPr>
            </w:pPr>
            <w:r w:rsidRPr="00621505">
              <w:rPr>
                <w:rFonts w:eastAsiaTheme="minorHAnsi"/>
                <w:sz w:val="18"/>
                <w:szCs w:val="18"/>
                <w:lang w:eastAsia="en-US"/>
              </w:rPr>
              <w:t>-с</w:t>
            </w:r>
            <w:r w:rsidRPr="00621505">
              <w:rPr>
                <w:sz w:val="18"/>
                <w:szCs w:val="18"/>
              </w:rPr>
              <w:t>редний уровень качества управления финансами по отношению к 202</w:t>
            </w:r>
            <w:r w:rsidR="00B73FE0">
              <w:rPr>
                <w:sz w:val="18"/>
                <w:szCs w:val="18"/>
              </w:rPr>
              <w:t>4</w:t>
            </w:r>
            <w:r w:rsidRPr="00621505">
              <w:rPr>
                <w:sz w:val="18"/>
                <w:szCs w:val="18"/>
              </w:rPr>
              <w:t xml:space="preserve"> году составил- </w:t>
            </w:r>
            <w:r w:rsidR="00B73FE0">
              <w:rPr>
                <w:sz w:val="18"/>
                <w:szCs w:val="18"/>
              </w:rPr>
              <w:t>103,1</w:t>
            </w:r>
            <w:r w:rsidRPr="00621505">
              <w:rPr>
                <w:sz w:val="18"/>
                <w:szCs w:val="18"/>
              </w:rPr>
              <w:t>%</w:t>
            </w:r>
          </w:p>
          <w:p w:rsidR="001418CE" w:rsidRPr="00B52714" w:rsidRDefault="001418CE" w:rsidP="00B73FE0">
            <w:pPr>
              <w:spacing w:before="40" w:after="40"/>
              <w:rPr>
                <w:color w:val="000000"/>
                <w:sz w:val="18"/>
                <w:szCs w:val="18"/>
                <w:highlight w:val="yellow"/>
              </w:rPr>
            </w:pPr>
            <w:r w:rsidRPr="00621505">
              <w:rPr>
                <w:sz w:val="18"/>
                <w:szCs w:val="18"/>
              </w:rPr>
              <w:t>- информация о разработке нормативных правовых актов, размещалась в сети Интернет в течение 202</w:t>
            </w:r>
            <w:r w:rsidR="00B73FE0">
              <w:rPr>
                <w:sz w:val="18"/>
                <w:szCs w:val="18"/>
              </w:rPr>
              <w:t>5</w:t>
            </w:r>
            <w:r w:rsidR="000C47B2">
              <w:rPr>
                <w:sz w:val="18"/>
                <w:szCs w:val="18"/>
              </w:rPr>
              <w:t xml:space="preserve"> </w:t>
            </w:r>
            <w:r w:rsidRPr="00621505">
              <w:rPr>
                <w:sz w:val="18"/>
                <w:szCs w:val="18"/>
              </w:rPr>
              <w:t>года</w:t>
            </w: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126" w:type="dxa"/>
            <w:noWrap/>
          </w:tcPr>
          <w:p w:rsidR="001418CE" w:rsidRPr="002C61C9" w:rsidRDefault="001418CE" w:rsidP="001418CE">
            <w:pPr>
              <w:rPr>
                <w:rFonts w:eastAsia="HiddenHorzOCR"/>
                <w:sz w:val="18"/>
                <w:szCs w:val="18"/>
              </w:rPr>
            </w:pPr>
            <w:r w:rsidRPr="00200844">
              <w:rPr>
                <w:rFonts w:eastAsia="HiddenHorzOCR"/>
                <w:sz w:val="20"/>
                <w:szCs w:val="20"/>
              </w:rPr>
              <w:t>Составление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200844">
              <w:rPr>
                <w:rFonts w:eastAsia="HiddenHorzOCR"/>
                <w:sz w:val="20"/>
                <w:szCs w:val="20"/>
              </w:rPr>
              <w:t>ежегодных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200844">
              <w:rPr>
                <w:rFonts w:eastAsia="HiddenHorzOCR"/>
                <w:sz w:val="20"/>
                <w:szCs w:val="20"/>
              </w:rPr>
              <w:t xml:space="preserve">планов реализации </w:t>
            </w:r>
            <w:r>
              <w:rPr>
                <w:rFonts w:eastAsia="HiddenHorzOCR"/>
                <w:sz w:val="20"/>
                <w:szCs w:val="20"/>
              </w:rPr>
              <w:t xml:space="preserve">муниципальных </w:t>
            </w:r>
            <w:r w:rsidRPr="00200844">
              <w:rPr>
                <w:rFonts w:eastAsia="HiddenHorzOCR"/>
                <w:sz w:val="20"/>
                <w:szCs w:val="20"/>
              </w:rPr>
              <w:t>про</w:t>
            </w:r>
            <w:r>
              <w:rPr>
                <w:rFonts w:eastAsia="HiddenHorzOCR"/>
                <w:sz w:val="20"/>
                <w:szCs w:val="20"/>
              </w:rPr>
              <w:t>гр</w:t>
            </w:r>
            <w:r w:rsidRPr="00200844">
              <w:rPr>
                <w:rFonts w:eastAsia="HiddenHorzOCR"/>
                <w:sz w:val="20"/>
                <w:szCs w:val="20"/>
              </w:rPr>
              <w:t>амм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noWrap/>
          </w:tcPr>
          <w:p w:rsidR="001418CE" w:rsidRPr="002C61C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E460D0">
              <w:rPr>
                <w:sz w:val="20"/>
                <w:szCs w:val="20"/>
              </w:rPr>
              <w:t>Ответственные исполнители муниципальных программ</w:t>
            </w:r>
          </w:p>
        </w:tc>
        <w:tc>
          <w:tcPr>
            <w:tcW w:w="851" w:type="dxa"/>
            <w:noWrap/>
          </w:tcPr>
          <w:p w:rsidR="001418CE" w:rsidRPr="002C61C9" w:rsidRDefault="001418CE" w:rsidP="00C4579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декабр</w:t>
            </w:r>
            <w:r w:rsidR="00C46DC7">
              <w:rPr>
                <w:color w:val="000000"/>
                <w:sz w:val="18"/>
                <w:szCs w:val="18"/>
              </w:rPr>
              <w:t>ь</w:t>
            </w:r>
            <w:r>
              <w:rPr>
                <w:color w:val="000000"/>
                <w:sz w:val="18"/>
                <w:szCs w:val="18"/>
              </w:rPr>
              <w:t xml:space="preserve"> 202</w:t>
            </w:r>
            <w:r w:rsidR="00C4579B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г</w:t>
            </w:r>
            <w:r w:rsidR="00C46DC7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noWrap/>
          </w:tcPr>
          <w:p w:rsidR="001418CE" w:rsidRPr="002C61C9" w:rsidRDefault="00C46DC7" w:rsidP="00C4579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декабрь 202</w:t>
            </w:r>
            <w:r w:rsidR="00C4579B">
              <w:rPr>
                <w:color w:val="000000"/>
                <w:sz w:val="18"/>
                <w:szCs w:val="18"/>
              </w:rPr>
              <w:t>5</w:t>
            </w:r>
            <w:r w:rsidR="001418CE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1418CE" w:rsidRPr="00F4370D" w:rsidRDefault="00420094" w:rsidP="00B95003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Составление планов реализации муниципальных программ Можгинского района на 20</w:t>
            </w:r>
            <w:r w:rsidR="00B95003">
              <w:rPr>
                <w:rFonts w:eastAsia="HiddenHorzOCR"/>
                <w:sz w:val="16"/>
                <w:szCs w:val="16"/>
              </w:rPr>
              <w:t>26</w:t>
            </w:r>
            <w:r w:rsidRPr="00420094">
              <w:rPr>
                <w:rFonts w:eastAsia="HiddenHorzOCR"/>
                <w:sz w:val="16"/>
                <w:szCs w:val="16"/>
              </w:rPr>
              <w:t xml:space="preserve"> год</w:t>
            </w:r>
          </w:p>
        </w:tc>
        <w:tc>
          <w:tcPr>
            <w:tcW w:w="6237" w:type="dxa"/>
            <w:noWrap/>
          </w:tcPr>
          <w:p w:rsidR="001418CE" w:rsidRPr="008B6B2C" w:rsidRDefault="001418CE" w:rsidP="001418CE">
            <w:pPr>
              <w:outlineLvl w:val="0"/>
              <w:rPr>
                <w:color w:val="000000"/>
                <w:sz w:val="18"/>
                <w:szCs w:val="18"/>
              </w:rPr>
            </w:pPr>
            <w:r w:rsidRPr="008B6B2C">
              <w:rPr>
                <w:color w:val="000000"/>
                <w:sz w:val="18"/>
                <w:szCs w:val="18"/>
              </w:rPr>
              <w:t xml:space="preserve">  </w:t>
            </w:r>
          </w:p>
          <w:p w:rsidR="001418CE" w:rsidRPr="008B6B2C" w:rsidRDefault="001418CE" w:rsidP="005A5209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8B6B2C">
              <w:rPr>
                <w:color w:val="000000"/>
                <w:sz w:val="18"/>
                <w:szCs w:val="18"/>
              </w:rPr>
              <w:t xml:space="preserve">Ежегодно по всем муниципальным программам утверждаются планы реализации программ. В соответствии с Постановлением Администрации Можгинского района от </w:t>
            </w:r>
            <w:r w:rsidR="00F51378">
              <w:rPr>
                <w:color w:val="000000"/>
                <w:sz w:val="18"/>
                <w:szCs w:val="18"/>
              </w:rPr>
              <w:t xml:space="preserve">17.01.2022г. </w:t>
            </w:r>
            <w:r w:rsidRPr="008B6B2C">
              <w:rPr>
                <w:color w:val="000000"/>
                <w:sz w:val="18"/>
                <w:szCs w:val="18"/>
              </w:rPr>
              <w:t xml:space="preserve">№ </w:t>
            </w:r>
            <w:r w:rsidR="00F51378">
              <w:rPr>
                <w:color w:val="000000"/>
                <w:sz w:val="18"/>
                <w:szCs w:val="18"/>
              </w:rPr>
              <w:t>32</w:t>
            </w:r>
            <w:r w:rsidRPr="008B6B2C">
              <w:rPr>
                <w:color w:val="000000"/>
                <w:sz w:val="18"/>
                <w:szCs w:val="18"/>
              </w:rPr>
              <w:t xml:space="preserve"> «</w:t>
            </w:r>
            <w:r w:rsidR="00F51378" w:rsidRPr="00F51378">
              <w:rPr>
                <w:color w:val="000000"/>
                <w:sz w:val="18"/>
                <w:szCs w:val="18"/>
              </w:rPr>
              <w:t>Об утверждении Порядка разработки, утверждения, реализации и мониторинга муниципальных программ муниципального образования «Муниципальный округ Можгинский район Удмуртской Республики»</w:t>
            </w:r>
            <w:r w:rsidRPr="008B6B2C">
              <w:rPr>
                <w:color w:val="000000"/>
                <w:sz w:val="18"/>
                <w:szCs w:val="18"/>
              </w:rPr>
              <w:t xml:space="preserve"> утверждены планы мероприятий по реализаци</w:t>
            </w:r>
            <w:r w:rsidR="00CB24F5">
              <w:rPr>
                <w:color w:val="000000"/>
                <w:sz w:val="18"/>
                <w:szCs w:val="18"/>
              </w:rPr>
              <w:t>и муниципальных программ на 202</w:t>
            </w:r>
            <w:r w:rsidR="00B73FE0">
              <w:rPr>
                <w:color w:val="000000"/>
                <w:sz w:val="18"/>
                <w:szCs w:val="18"/>
              </w:rPr>
              <w:t>6</w:t>
            </w:r>
            <w:r w:rsidRPr="008B6B2C">
              <w:rPr>
                <w:color w:val="000000"/>
                <w:sz w:val="18"/>
                <w:szCs w:val="18"/>
              </w:rPr>
              <w:t xml:space="preserve"> год</w:t>
            </w:r>
            <w:r w:rsidR="00256D4B">
              <w:rPr>
                <w:color w:val="000000"/>
                <w:sz w:val="18"/>
                <w:szCs w:val="18"/>
              </w:rPr>
              <w:t xml:space="preserve"> (приказ Управления финансов от </w:t>
            </w:r>
            <w:r w:rsidR="00A5349D" w:rsidRPr="00A5349D">
              <w:rPr>
                <w:color w:val="000000"/>
                <w:sz w:val="18"/>
                <w:szCs w:val="18"/>
              </w:rPr>
              <w:t>23.12.202</w:t>
            </w:r>
            <w:r w:rsidR="005A5209">
              <w:rPr>
                <w:color w:val="000000"/>
                <w:sz w:val="18"/>
                <w:szCs w:val="18"/>
              </w:rPr>
              <w:t>5</w:t>
            </w:r>
            <w:r w:rsidR="00A5349D" w:rsidRPr="00A5349D">
              <w:rPr>
                <w:color w:val="000000"/>
                <w:sz w:val="18"/>
                <w:szCs w:val="18"/>
              </w:rPr>
              <w:t xml:space="preserve"> № </w:t>
            </w:r>
            <w:r w:rsidR="005A5209">
              <w:rPr>
                <w:color w:val="000000"/>
                <w:sz w:val="18"/>
                <w:szCs w:val="18"/>
              </w:rPr>
              <w:t>51</w:t>
            </w:r>
            <w:r w:rsidR="00256D4B">
              <w:rPr>
                <w:color w:val="000000"/>
                <w:sz w:val="18"/>
                <w:szCs w:val="18"/>
              </w:rPr>
              <w:t>)</w:t>
            </w:r>
          </w:p>
        </w:tc>
      </w:tr>
      <w:tr w:rsidR="00D93C35" w:rsidRPr="001C7181" w:rsidTr="00C46DC7">
        <w:trPr>
          <w:trHeight w:val="20"/>
        </w:trPr>
        <w:tc>
          <w:tcPr>
            <w:tcW w:w="425" w:type="dxa"/>
            <w:noWrap/>
          </w:tcPr>
          <w:p w:rsidR="00D93C35" w:rsidRPr="006E4ED9" w:rsidRDefault="00D93C35" w:rsidP="00D93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D93C35" w:rsidRPr="006E4ED9" w:rsidRDefault="00D93C35" w:rsidP="00D93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D93C35" w:rsidRPr="006E4ED9" w:rsidRDefault="00D93C35" w:rsidP="00D93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noWrap/>
          </w:tcPr>
          <w:p w:rsidR="00D93C35" w:rsidRPr="006E4ED9" w:rsidRDefault="00D93C35" w:rsidP="00D93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126" w:type="dxa"/>
            <w:shd w:val="clear" w:color="auto" w:fill="FFFFFF" w:themeFill="background1"/>
            <w:noWrap/>
          </w:tcPr>
          <w:p w:rsidR="00D93C35" w:rsidRPr="00EA6929" w:rsidRDefault="00D93C35" w:rsidP="00D93C35">
            <w:pPr>
              <w:autoSpaceDE w:val="0"/>
              <w:autoSpaceDN w:val="0"/>
              <w:adjustRightInd w:val="0"/>
              <w:rPr>
                <w:rFonts w:eastAsia="HiddenHorzOCR"/>
                <w:sz w:val="20"/>
                <w:szCs w:val="20"/>
              </w:rPr>
            </w:pPr>
            <w:r w:rsidRPr="00EA6929">
              <w:rPr>
                <w:rFonts w:eastAsia="HiddenHorzOCR"/>
                <w:sz w:val="20"/>
                <w:szCs w:val="20"/>
              </w:rPr>
              <w:t xml:space="preserve">Приведение муниципальных программ в соответствие с Решением о бюджете Можгинского района на очередной финансовый год и плановый период </w:t>
            </w:r>
          </w:p>
        </w:tc>
        <w:tc>
          <w:tcPr>
            <w:tcW w:w="1701" w:type="dxa"/>
            <w:shd w:val="clear" w:color="auto" w:fill="FFFFFF" w:themeFill="background1"/>
            <w:noWrap/>
          </w:tcPr>
          <w:p w:rsidR="00D93C35" w:rsidRPr="00EA6929" w:rsidRDefault="00D93C35" w:rsidP="00D93C35">
            <w:pPr>
              <w:jc w:val="center"/>
              <w:rPr>
                <w:sz w:val="20"/>
                <w:szCs w:val="20"/>
              </w:rPr>
            </w:pPr>
            <w:r w:rsidRPr="00EA6929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D93C35" w:rsidRPr="002C61C9" w:rsidRDefault="00D93C35" w:rsidP="00C4579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Январь- февраль 202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D93C35" w:rsidRPr="002C61C9" w:rsidRDefault="00C4579B" w:rsidP="00C4579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январь</w:t>
            </w:r>
            <w:r w:rsidR="00D93C35" w:rsidRPr="002C61C9">
              <w:rPr>
                <w:color w:val="000000"/>
                <w:sz w:val="18"/>
                <w:szCs w:val="18"/>
              </w:rPr>
              <w:t xml:space="preserve"> 20</w:t>
            </w:r>
            <w:r w:rsidR="007A0E85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5</w:t>
            </w:r>
            <w:r w:rsidR="00D93C35" w:rsidRPr="002C61C9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0094" w:rsidRPr="00420094" w:rsidRDefault="00420094" w:rsidP="00420094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Приведение в соответствие объемов бюджетного финансирования муниципальных программ объемам средств, утвержденным решением о бюджете Можгинского района на 202</w:t>
            </w:r>
            <w:r w:rsidR="00B95003">
              <w:rPr>
                <w:rFonts w:eastAsia="HiddenHorzOCR"/>
                <w:sz w:val="16"/>
                <w:szCs w:val="16"/>
              </w:rPr>
              <w:t>5</w:t>
            </w:r>
            <w:r w:rsidR="00CA218A">
              <w:rPr>
                <w:rFonts w:eastAsia="HiddenHorzOCR"/>
                <w:sz w:val="16"/>
                <w:szCs w:val="16"/>
              </w:rPr>
              <w:t xml:space="preserve"> год и плановый период 202</w:t>
            </w:r>
            <w:r w:rsidR="00B95003">
              <w:rPr>
                <w:rFonts w:eastAsia="HiddenHorzOCR"/>
                <w:sz w:val="16"/>
                <w:szCs w:val="16"/>
              </w:rPr>
              <w:t>6</w:t>
            </w:r>
            <w:r w:rsidRPr="00420094">
              <w:rPr>
                <w:rFonts w:eastAsia="HiddenHorzOCR"/>
                <w:sz w:val="16"/>
                <w:szCs w:val="16"/>
              </w:rPr>
              <w:t>- 202</w:t>
            </w:r>
            <w:r w:rsidR="00B95003">
              <w:rPr>
                <w:rFonts w:eastAsia="HiddenHorzOCR"/>
                <w:sz w:val="16"/>
                <w:szCs w:val="16"/>
              </w:rPr>
              <w:t>7</w:t>
            </w:r>
            <w:r w:rsidRPr="00420094">
              <w:rPr>
                <w:rFonts w:eastAsia="HiddenHorzOCR"/>
                <w:sz w:val="16"/>
                <w:szCs w:val="16"/>
              </w:rPr>
              <w:t xml:space="preserve"> годов в течение двух месяцев после утверждения бюджета.</w:t>
            </w:r>
          </w:p>
          <w:p w:rsidR="00D93C35" w:rsidRPr="00F4370D" w:rsidRDefault="00420094" w:rsidP="00420094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Уровень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– надлежащее</w:t>
            </w:r>
          </w:p>
        </w:tc>
        <w:tc>
          <w:tcPr>
            <w:tcW w:w="6237" w:type="dxa"/>
            <w:noWrap/>
          </w:tcPr>
          <w:p w:rsidR="00D93C35" w:rsidRPr="008B6B2C" w:rsidRDefault="00B65730" w:rsidP="00D93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0405F3">
              <w:rPr>
                <w:color w:val="000000"/>
                <w:sz w:val="18"/>
                <w:szCs w:val="18"/>
              </w:rPr>
              <w:t xml:space="preserve">В срок до </w:t>
            </w:r>
            <w:r w:rsidR="00214880" w:rsidRPr="000405F3">
              <w:rPr>
                <w:color w:val="000000"/>
                <w:sz w:val="18"/>
                <w:szCs w:val="18"/>
              </w:rPr>
              <w:t>20</w:t>
            </w:r>
            <w:r w:rsidRPr="000405F3">
              <w:rPr>
                <w:color w:val="000000"/>
                <w:sz w:val="18"/>
                <w:szCs w:val="18"/>
              </w:rPr>
              <w:t xml:space="preserve"> февраля 202</w:t>
            </w:r>
            <w:r w:rsidR="00902EDB">
              <w:rPr>
                <w:color w:val="000000"/>
                <w:sz w:val="18"/>
                <w:szCs w:val="18"/>
              </w:rPr>
              <w:t>5</w:t>
            </w:r>
            <w:r w:rsidRPr="000405F3">
              <w:rPr>
                <w:color w:val="000000"/>
                <w:sz w:val="18"/>
                <w:szCs w:val="18"/>
              </w:rPr>
              <w:t xml:space="preserve"> года приведены в соответствии с решением о бюджете муниципального образования «Муниципальный округ Можгинский район Удмуртской Республики» на 202</w:t>
            </w:r>
            <w:r w:rsidR="00902EDB">
              <w:rPr>
                <w:color w:val="000000"/>
                <w:sz w:val="18"/>
                <w:szCs w:val="18"/>
              </w:rPr>
              <w:t>5</w:t>
            </w:r>
            <w:r w:rsidRPr="000405F3">
              <w:rPr>
                <w:color w:val="000000"/>
                <w:sz w:val="18"/>
                <w:szCs w:val="18"/>
              </w:rPr>
              <w:t xml:space="preserve"> год и плановый период 202</w:t>
            </w:r>
            <w:r w:rsidR="00902EDB">
              <w:rPr>
                <w:color w:val="000000"/>
                <w:sz w:val="18"/>
                <w:szCs w:val="18"/>
              </w:rPr>
              <w:t>6</w:t>
            </w:r>
            <w:r w:rsidRPr="000405F3">
              <w:rPr>
                <w:color w:val="000000"/>
                <w:sz w:val="18"/>
                <w:szCs w:val="18"/>
              </w:rPr>
              <w:t>- 202</w:t>
            </w:r>
            <w:r w:rsidR="00902EDB">
              <w:rPr>
                <w:color w:val="000000"/>
                <w:sz w:val="18"/>
                <w:szCs w:val="18"/>
              </w:rPr>
              <w:t>7</w:t>
            </w:r>
            <w:r w:rsidRPr="000405F3">
              <w:rPr>
                <w:color w:val="000000"/>
                <w:sz w:val="18"/>
                <w:szCs w:val="18"/>
              </w:rPr>
              <w:t xml:space="preserve"> годов </w:t>
            </w:r>
          </w:p>
          <w:p w:rsidR="00D93C35" w:rsidRPr="008B6B2C" w:rsidRDefault="00D93C35" w:rsidP="00D93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1418CE" w:rsidRPr="006E4ED9" w:rsidRDefault="001418CE" w:rsidP="00D93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D93C3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1418CE" w:rsidRPr="002C61C9" w:rsidRDefault="00D93C35" w:rsidP="001418CE">
            <w:pPr>
              <w:rPr>
                <w:rFonts w:eastAsia="HiddenHorzOCR"/>
                <w:sz w:val="18"/>
                <w:szCs w:val="18"/>
              </w:rPr>
            </w:pPr>
            <w:r w:rsidRPr="00D93C35">
              <w:rPr>
                <w:rFonts w:eastAsia="HiddenHorzOCR"/>
                <w:b/>
                <w:sz w:val="18"/>
                <w:szCs w:val="18"/>
              </w:rPr>
              <w:t>Обеспечение открытости и прозрачности муниципальных финансов Можгинского района</w:t>
            </w:r>
          </w:p>
        </w:tc>
        <w:tc>
          <w:tcPr>
            <w:tcW w:w="1701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D93C35" w:rsidRPr="001C7181" w:rsidTr="00C46DC7">
        <w:trPr>
          <w:trHeight w:val="20"/>
        </w:trPr>
        <w:tc>
          <w:tcPr>
            <w:tcW w:w="425" w:type="dxa"/>
            <w:noWrap/>
          </w:tcPr>
          <w:p w:rsidR="00D93C35" w:rsidRPr="006E4ED9" w:rsidRDefault="00D93C35" w:rsidP="00D93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D93C35" w:rsidRPr="006E4ED9" w:rsidRDefault="00D93C35" w:rsidP="00D93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D93C35" w:rsidRPr="006E4ED9" w:rsidRDefault="00D93C35" w:rsidP="00D93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noWrap/>
          </w:tcPr>
          <w:p w:rsidR="00D93C35" w:rsidRPr="006E4ED9" w:rsidRDefault="00D93C35" w:rsidP="00D93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shd w:val="clear" w:color="auto" w:fill="auto"/>
            <w:noWrap/>
          </w:tcPr>
          <w:p w:rsidR="00D93C35" w:rsidRDefault="00D93C35" w:rsidP="00D93C3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Публикация сведений на официальном сайте муниципального образования «Муниципальный округ Можгинский район Удмуртской Республики» в соответствии с порядком размещения информации на сайте  </w:t>
            </w:r>
          </w:p>
        </w:tc>
        <w:tc>
          <w:tcPr>
            <w:tcW w:w="1701" w:type="dxa"/>
            <w:shd w:val="clear" w:color="auto" w:fill="auto"/>
            <w:noWrap/>
          </w:tcPr>
          <w:p w:rsidR="00D93C35" w:rsidRPr="0003000D" w:rsidRDefault="00D93C35" w:rsidP="00D93C35">
            <w:pPr>
              <w:jc w:val="center"/>
              <w:rPr>
                <w:sz w:val="20"/>
                <w:szCs w:val="20"/>
              </w:rPr>
            </w:pPr>
            <w:r w:rsidRPr="0003000D">
              <w:rPr>
                <w:sz w:val="20"/>
                <w:szCs w:val="20"/>
              </w:rPr>
              <w:t>Управление финансов Можгинского района</w:t>
            </w:r>
          </w:p>
          <w:p w:rsidR="00D93C35" w:rsidRPr="00821C3F" w:rsidRDefault="00D93C35" w:rsidP="00D93C35">
            <w:pPr>
              <w:jc w:val="center"/>
              <w:rPr>
                <w:sz w:val="20"/>
                <w:szCs w:val="20"/>
              </w:rPr>
            </w:pPr>
            <w:r w:rsidRPr="0003000D">
              <w:rPr>
                <w:sz w:val="20"/>
                <w:szCs w:val="20"/>
              </w:rPr>
              <w:t xml:space="preserve">Структурные подразделения Администрации Можгинского района </w:t>
            </w:r>
          </w:p>
        </w:tc>
        <w:tc>
          <w:tcPr>
            <w:tcW w:w="851" w:type="dxa"/>
            <w:noWrap/>
          </w:tcPr>
          <w:p w:rsidR="00D93C35" w:rsidRPr="002C61C9" w:rsidRDefault="00D93C35" w:rsidP="00C4579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D93C35" w:rsidRPr="002C61C9" w:rsidRDefault="00D93C35" w:rsidP="00C4579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D93C35" w:rsidRPr="00F4370D" w:rsidRDefault="00420094" w:rsidP="00D93C35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Опубликование на официальном сайте муниципального образования «Муниципальный округ Можгинский район Удмуртской Республики» сведений, предусмотренных порядком</w:t>
            </w:r>
          </w:p>
        </w:tc>
        <w:tc>
          <w:tcPr>
            <w:tcW w:w="6237" w:type="dxa"/>
            <w:noWrap/>
          </w:tcPr>
          <w:p w:rsidR="00D93C35" w:rsidRPr="00D27A0E" w:rsidRDefault="00D93C35" w:rsidP="00D93C3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D27A0E">
              <w:rPr>
                <w:sz w:val="18"/>
                <w:szCs w:val="18"/>
              </w:rPr>
              <w:t>В целях повышения прозрачности проводимой бюджетной политики, официально</w:t>
            </w:r>
            <w:r>
              <w:rPr>
                <w:sz w:val="18"/>
                <w:szCs w:val="18"/>
              </w:rPr>
              <w:t>е</w:t>
            </w:r>
            <w:r w:rsidRPr="00D27A0E">
              <w:rPr>
                <w:sz w:val="18"/>
                <w:szCs w:val="18"/>
              </w:rPr>
              <w:t xml:space="preserve"> раскрыти</w:t>
            </w:r>
            <w:r>
              <w:rPr>
                <w:sz w:val="18"/>
                <w:szCs w:val="18"/>
              </w:rPr>
              <w:t>е</w:t>
            </w:r>
            <w:r w:rsidRPr="00D27A0E">
              <w:rPr>
                <w:sz w:val="18"/>
                <w:szCs w:val="18"/>
              </w:rPr>
              <w:t xml:space="preserve"> информации о бюджетном процессе в </w:t>
            </w:r>
            <w:r>
              <w:rPr>
                <w:sz w:val="18"/>
                <w:szCs w:val="18"/>
              </w:rPr>
              <w:t>Можгинском районе реализуется</w:t>
            </w:r>
            <w:r w:rsidRPr="00D27A0E">
              <w:rPr>
                <w:sz w:val="18"/>
                <w:szCs w:val="18"/>
              </w:rPr>
              <w:t xml:space="preserve"> через официальн</w:t>
            </w:r>
            <w:r>
              <w:rPr>
                <w:sz w:val="18"/>
                <w:szCs w:val="18"/>
              </w:rPr>
              <w:t>ый</w:t>
            </w:r>
            <w:r w:rsidRPr="00D27A0E">
              <w:rPr>
                <w:sz w:val="18"/>
                <w:szCs w:val="18"/>
              </w:rPr>
              <w:t xml:space="preserve"> сайт</w:t>
            </w:r>
            <w:r>
              <w:rPr>
                <w:sz w:val="18"/>
                <w:szCs w:val="18"/>
              </w:rPr>
              <w:t xml:space="preserve"> муниципального образования «</w:t>
            </w:r>
            <w:r w:rsidR="00E00770">
              <w:rPr>
                <w:sz w:val="18"/>
                <w:szCs w:val="18"/>
              </w:rPr>
              <w:t xml:space="preserve">Муниципальный округ </w:t>
            </w:r>
            <w:r>
              <w:rPr>
                <w:sz w:val="18"/>
                <w:szCs w:val="18"/>
              </w:rPr>
              <w:t>Можгинский район</w:t>
            </w:r>
            <w:r w:rsidR="00E00770">
              <w:rPr>
                <w:sz w:val="18"/>
                <w:szCs w:val="18"/>
              </w:rPr>
              <w:t xml:space="preserve"> Удмуртской Республики</w:t>
            </w:r>
            <w:r>
              <w:rPr>
                <w:sz w:val="18"/>
                <w:szCs w:val="18"/>
              </w:rPr>
              <w:t>»</w:t>
            </w:r>
            <w:r w:rsidRPr="00D27A0E">
              <w:rPr>
                <w:sz w:val="18"/>
                <w:szCs w:val="18"/>
              </w:rPr>
              <w:t xml:space="preserve"> в сети Интернет. </w:t>
            </w:r>
          </w:p>
          <w:p w:rsidR="00D93C35" w:rsidRDefault="00D93C35" w:rsidP="00D93C35">
            <w:pPr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D27A0E">
              <w:rPr>
                <w:sz w:val="18"/>
                <w:szCs w:val="18"/>
              </w:rPr>
              <w:t>Проводится комплекс мер, направленных на обеспеч</w:t>
            </w:r>
            <w:r>
              <w:rPr>
                <w:sz w:val="18"/>
                <w:szCs w:val="18"/>
              </w:rPr>
              <w:t>ение открытости и прозрачности муниципальных</w:t>
            </w:r>
            <w:r w:rsidRPr="00D27A0E">
              <w:rPr>
                <w:sz w:val="18"/>
                <w:szCs w:val="18"/>
              </w:rPr>
              <w:t xml:space="preserve"> финансов. На официальн</w:t>
            </w:r>
            <w:r>
              <w:rPr>
                <w:sz w:val="18"/>
                <w:szCs w:val="18"/>
              </w:rPr>
              <w:t>ом</w:t>
            </w:r>
            <w:r w:rsidRPr="00D27A0E">
              <w:rPr>
                <w:sz w:val="18"/>
                <w:szCs w:val="18"/>
              </w:rPr>
              <w:t xml:space="preserve"> сайт</w:t>
            </w:r>
            <w:r>
              <w:rPr>
                <w:sz w:val="18"/>
                <w:szCs w:val="18"/>
              </w:rPr>
              <w:t xml:space="preserve">е </w:t>
            </w:r>
            <w:r w:rsidRPr="00D27A0E">
              <w:rPr>
                <w:sz w:val="18"/>
                <w:szCs w:val="18"/>
              </w:rPr>
              <w:t>размещена информация о деятельности</w:t>
            </w:r>
            <w:r>
              <w:rPr>
                <w:sz w:val="18"/>
                <w:szCs w:val="18"/>
              </w:rPr>
              <w:t xml:space="preserve"> органов местного самоуправления</w:t>
            </w:r>
            <w:r w:rsidRPr="00D27A0E">
              <w:rPr>
                <w:sz w:val="18"/>
                <w:szCs w:val="18"/>
              </w:rPr>
              <w:t>.</w:t>
            </w:r>
          </w:p>
          <w:p w:rsidR="00D93C35" w:rsidRPr="00D27A0E" w:rsidRDefault="00D93C35" w:rsidP="00D93C35">
            <w:pPr>
              <w:contextualSpacing/>
              <w:jc w:val="both"/>
              <w:rPr>
                <w:bCs/>
                <w:sz w:val="18"/>
                <w:szCs w:val="18"/>
              </w:rPr>
            </w:pPr>
            <w:r w:rsidRPr="00D27A0E">
              <w:rPr>
                <w:sz w:val="18"/>
                <w:szCs w:val="18"/>
              </w:rPr>
              <w:t xml:space="preserve"> Для обеспечения регулярной публикации в информационно-телекоммуникационной сети «Интернет» информации о</w:t>
            </w:r>
            <w:r>
              <w:rPr>
                <w:sz w:val="18"/>
                <w:szCs w:val="18"/>
              </w:rPr>
              <w:t xml:space="preserve"> консолидированном</w:t>
            </w:r>
            <w:r w:rsidRPr="00D27A0E">
              <w:rPr>
                <w:sz w:val="18"/>
                <w:szCs w:val="18"/>
              </w:rPr>
              <w:t xml:space="preserve"> бюджете в доступной для граждан форме разработана брошюра «Бюджет для граждан» на 20</w:t>
            </w:r>
            <w:r>
              <w:rPr>
                <w:sz w:val="18"/>
                <w:szCs w:val="18"/>
              </w:rPr>
              <w:t>2</w:t>
            </w:r>
            <w:r w:rsidR="000F0C13">
              <w:rPr>
                <w:sz w:val="18"/>
                <w:szCs w:val="18"/>
              </w:rPr>
              <w:t>5</w:t>
            </w:r>
            <w:r w:rsidRPr="00D27A0E">
              <w:rPr>
                <w:sz w:val="18"/>
                <w:szCs w:val="18"/>
              </w:rPr>
              <w:t xml:space="preserve"> год.</w:t>
            </w:r>
          </w:p>
          <w:p w:rsidR="00D93C35" w:rsidRPr="00D27A0E" w:rsidRDefault="00D93C35" w:rsidP="000F0C13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 w:rsidRPr="00791655">
              <w:rPr>
                <w:bCs/>
                <w:sz w:val="18"/>
                <w:szCs w:val="18"/>
              </w:rPr>
              <w:t>Управлением финансов на сайте размещаются интернет опросы общественного мнения по бюджетной тематике и отчеты по результатам их общественного обсуждения. В 20</w:t>
            </w:r>
            <w:r w:rsidR="00E00770">
              <w:rPr>
                <w:bCs/>
                <w:sz w:val="18"/>
                <w:szCs w:val="18"/>
              </w:rPr>
              <w:t>2</w:t>
            </w:r>
            <w:r w:rsidR="000F0C13">
              <w:rPr>
                <w:bCs/>
                <w:sz w:val="18"/>
                <w:szCs w:val="18"/>
              </w:rPr>
              <w:t>5</w:t>
            </w:r>
            <w:r w:rsidRPr="00791655">
              <w:rPr>
                <w:bCs/>
                <w:sz w:val="18"/>
                <w:szCs w:val="18"/>
              </w:rPr>
              <w:t xml:space="preserve"> году проведен </w:t>
            </w:r>
            <w:r>
              <w:rPr>
                <w:bCs/>
                <w:sz w:val="18"/>
                <w:szCs w:val="18"/>
              </w:rPr>
              <w:t>1 опрос общественного мнения</w:t>
            </w:r>
            <w:r w:rsidRPr="00791655">
              <w:rPr>
                <w:bCs/>
                <w:sz w:val="18"/>
                <w:szCs w:val="18"/>
              </w:rPr>
              <w:t>.</w:t>
            </w: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1418CE" w:rsidRPr="006E4ED9" w:rsidRDefault="00D93C35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26" w:type="dxa"/>
            <w:noWrap/>
          </w:tcPr>
          <w:p w:rsidR="001418CE" w:rsidRPr="002C61C9" w:rsidRDefault="001418CE" w:rsidP="001418CE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Разработка и публикация «Бюджета для граждан»</w:t>
            </w:r>
          </w:p>
        </w:tc>
        <w:tc>
          <w:tcPr>
            <w:tcW w:w="1701" w:type="dxa"/>
            <w:noWrap/>
          </w:tcPr>
          <w:p w:rsidR="00D93C35" w:rsidRPr="0003000D" w:rsidRDefault="00D93C35" w:rsidP="00D93C35">
            <w:pPr>
              <w:jc w:val="center"/>
              <w:rPr>
                <w:sz w:val="20"/>
                <w:szCs w:val="20"/>
              </w:rPr>
            </w:pPr>
            <w:r w:rsidRPr="0003000D">
              <w:rPr>
                <w:sz w:val="20"/>
                <w:szCs w:val="20"/>
              </w:rPr>
              <w:t>Управление финансов Можгинского района</w:t>
            </w:r>
          </w:p>
          <w:p w:rsidR="001418CE" w:rsidRPr="002C61C9" w:rsidRDefault="001418CE" w:rsidP="001418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noWrap/>
          </w:tcPr>
          <w:p w:rsidR="001418CE" w:rsidRPr="002C61C9" w:rsidRDefault="001418CE" w:rsidP="00C4579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1418CE" w:rsidRPr="002C61C9" w:rsidRDefault="001418CE" w:rsidP="00C4579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0094" w:rsidRPr="00420094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Опубликованный на официальном сайте муниципального образования «Муниципальный округ Можгинский район Удмуртской Республики» «Бюджет для граждан» на стадиях:</w:t>
            </w:r>
          </w:p>
          <w:p w:rsidR="00420094" w:rsidRPr="00420094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 xml:space="preserve">- проект бюджета; </w:t>
            </w:r>
          </w:p>
          <w:p w:rsidR="00420094" w:rsidRPr="00420094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 xml:space="preserve">- утвержденный бюджет; </w:t>
            </w:r>
          </w:p>
          <w:p w:rsidR="001418CE" w:rsidRPr="00F4370D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- отчет об исполнении бюджета</w:t>
            </w:r>
          </w:p>
        </w:tc>
        <w:tc>
          <w:tcPr>
            <w:tcW w:w="6237" w:type="dxa"/>
            <w:noWrap/>
          </w:tcPr>
          <w:p w:rsidR="001418CE" w:rsidRPr="002C61C9" w:rsidRDefault="001418CE" w:rsidP="000F0C13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На сайте Можгинского района http://www.mozhga-rayon.ru размещается информация в форме презентаций "Бюджет для граждан"</w:t>
            </w:r>
            <w:r>
              <w:rPr>
                <w:sz w:val="18"/>
                <w:szCs w:val="18"/>
              </w:rPr>
              <w:t>, в течение 202</w:t>
            </w:r>
            <w:r w:rsidR="000F0C13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года были размещены</w:t>
            </w:r>
            <w:r w:rsidRPr="002C61C9">
              <w:rPr>
                <w:sz w:val="18"/>
                <w:szCs w:val="18"/>
              </w:rPr>
              <w:t>: проект бюджета</w:t>
            </w:r>
            <w:r>
              <w:rPr>
                <w:sz w:val="18"/>
                <w:szCs w:val="18"/>
              </w:rPr>
              <w:t xml:space="preserve"> на 202</w:t>
            </w:r>
            <w:r w:rsidR="000F0C13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 xml:space="preserve"> год и плановый период 202</w:t>
            </w:r>
            <w:r w:rsidR="000F0C13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- 202</w:t>
            </w:r>
            <w:r w:rsidR="000F0C13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 xml:space="preserve"> годов</w:t>
            </w:r>
            <w:r w:rsidRPr="002C61C9">
              <w:rPr>
                <w:sz w:val="18"/>
                <w:szCs w:val="18"/>
              </w:rPr>
              <w:t>, утвержденный бюджет</w:t>
            </w:r>
            <w:r>
              <w:rPr>
                <w:sz w:val="18"/>
                <w:szCs w:val="18"/>
              </w:rPr>
              <w:t xml:space="preserve"> на 202</w:t>
            </w:r>
            <w:r w:rsidR="000F0C13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 xml:space="preserve"> год и плановый период 202</w:t>
            </w:r>
            <w:r w:rsidR="000F0C13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 xml:space="preserve"> -202</w:t>
            </w:r>
            <w:r w:rsidR="000F0C13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 xml:space="preserve"> годов</w:t>
            </w:r>
            <w:r w:rsidRPr="002C61C9">
              <w:rPr>
                <w:sz w:val="18"/>
                <w:szCs w:val="18"/>
              </w:rPr>
              <w:t>, отчет об исполнении бюджет</w:t>
            </w:r>
            <w:r>
              <w:rPr>
                <w:sz w:val="18"/>
                <w:szCs w:val="18"/>
              </w:rPr>
              <w:t>а за 202</w:t>
            </w:r>
            <w:r w:rsidR="000F0C13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год.</w:t>
            </w:r>
          </w:p>
        </w:tc>
      </w:tr>
      <w:tr w:rsidR="007A0E85" w:rsidRPr="001C7181" w:rsidTr="00C46DC7">
        <w:trPr>
          <w:trHeight w:val="20"/>
        </w:trPr>
        <w:tc>
          <w:tcPr>
            <w:tcW w:w="425" w:type="dxa"/>
            <w:noWrap/>
          </w:tcPr>
          <w:p w:rsidR="007A0E85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7A0E85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7A0E85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noWrap/>
          </w:tcPr>
          <w:p w:rsidR="007A0E85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A0E85" w:rsidRDefault="007A0E85" w:rsidP="007A0E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и размещение информации о бюджете Можгинского района и бюджетном процессе в открытом доступе на едином портале бюджетной системы Российской Федерации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A0E85" w:rsidRPr="0003000D" w:rsidRDefault="007A0E85" w:rsidP="007A0E85">
            <w:pPr>
              <w:jc w:val="center"/>
              <w:rPr>
                <w:sz w:val="20"/>
                <w:szCs w:val="20"/>
              </w:rPr>
            </w:pPr>
            <w:r w:rsidRPr="0003000D">
              <w:rPr>
                <w:sz w:val="20"/>
                <w:szCs w:val="20"/>
              </w:rPr>
              <w:t>Управление финансов Можгинского района</w:t>
            </w:r>
          </w:p>
          <w:p w:rsidR="007A0E85" w:rsidRDefault="007A0E85" w:rsidP="007A0E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noWrap/>
          </w:tcPr>
          <w:p w:rsidR="007A0E85" w:rsidRPr="002C61C9" w:rsidRDefault="007A0E85" w:rsidP="00C4579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7A0E85" w:rsidRPr="002C61C9" w:rsidRDefault="007A0E85" w:rsidP="00C4579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7A0E85" w:rsidRPr="00F4370D" w:rsidRDefault="007A0E85" w:rsidP="007A0E85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Размещение информации на едином портале «Электронный бюджет»</w:t>
            </w:r>
          </w:p>
        </w:tc>
        <w:tc>
          <w:tcPr>
            <w:tcW w:w="6237" w:type="dxa"/>
            <w:noWrap/>
          </w:tcPr>
          <w:p w:rsidR="007A0E85" w:rsidRPr="002C61C9" w:rsidRDefault="007A0E85" w:rsidP="007A0E8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Размещение информации на едином портале «Электронный бюджет»</w:t>
            </w:r>
            <w:r w:rsidR="00813031">
              <w:rPr>
                <w:sz w:val="18"/>
                <w:szCs w:val="18"/>
              </w:rPr>
              <w:t xml:space="preserve"> проводится ежедневно</w:t>
            </w:r>
          </w:p>
        </w:tc>
      </w:tr>
      <w:tr w:rsidR="007A0E85" w:rsidRPr="001C7181" w:rsidTr="00C46DC7">
        <w:trPr>
          <w:trHeight w:val="20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A0E85" w:rsidRPr="00F76F9A" w:rsidRDefault="007A0E85" w:rsidP="007A0E85">
            <w:pPr>
              <w:jc w:val="center"/>
              <w:rPr>
                <w:b/>
                <w:sz w:val="20"/>
                <w:szCs w:val="20"/>
              </w:rPr>
            </w:pPr>
            <w:r w:rsidRPr="00F76F9A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A0E85" w:rsidRPr="00F76F9A" w:rsidRDefault="007A0E85" w:rsidP="007A0E85">
            <w:pPr>
              <w:jc w:val="center"/>
              <w:rPr>
                <w:b/>
                <w:sz w:val="20"/>
                <w:szCs w:val="20"/>
              </w:rPr>
            </w:pPr>
            <w:r w:rsidRPr="00F76F9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A0E85" w:rsidRPr="00F76F9A" w:rsidRDefault="007A0E85" w:rsidP="007A0E85">
            <w:pPr>
              <w:jc w:val="center"/>
              <w:rPr>
                <w:b/>
                <w:sz w:val="20"/>
                <w:szCs w:val="20"/>
              </w:rPr>
            </w:pPr>
            <w:r w:rsidRPr="00F76F9A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A0E85" w:rsidRPr="00F76F9A" w:rsidRDefault="007A0E85" w:rsidP="007A0E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A0E85" w:rsidRPr="00090873" w:rsidRDefault="007A0E85" w:rsidP="007A0E8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090873">
              <w:rPr>
                <w:b/>
                <w:sz w:val="18"/>
                <w:szCs w:val="18"/>
              </w:rPr>
              <w:t>Мониторинг выполнения муниципальных заданий на оказание услуг (выполнение работ) для бюджетных и автономных учреждений Можгинского района, формирование муниципальных заданий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 перечнем (классификатором) государственных (муниципальных) услуг и работ Удмуртской Республики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A0E85" w:rsidRPr="00F76F9A" w:rsidRDefault="007A0E85" w:rsidP="007A0E85">
            <w:pPr>
              <w:jc w:val="center"/>
              <w:rPr>
                <w:b/>
                <w:sz w:val="20"/>
                <w:szCs w:val="20"/>
              </w:rPr>
            </w:pPr>
            <w:r w:rsidRPr="00F76F9A">
              <w:rPr>
                <w:b/>
                <w:sz w:val="20"/>
                <w:szCs w:val="20"/>
              </w:rPr>
              <w:t>Управление образования Можгинского района</w:t>
            </w:r>
          </w:p>
          <w:p w:rsidR="007A0E85" w:rsidRPr="00F76F9A" w:rsidRDefault="007A0E85" w:rsidP="007A0E85">
            <w:pPr>
              <w:jc w:val="center"/>
              <w:rPr>
                <w:b/>
                <w:sz w:val="20"/>
                <w:szCs w:val="20"/>
              </w:rPr>
            </w:pPr>
          </w:p>
          <w:p w:rsidR="007A0E85" w:rsidRPr="00F76F9A" w:rsidRDefault="007A0E85" w:rsidP="007A0E85">
            <w:pPr>
              <w:jc w:val="center"/>
              <w:rPr>
                <w:b/>
                <w:sz w:val="20"/>
                <w:szCs w:val="20"/>
              </w:rPr>
            </w:pPr>
            <w:r w:rsidRPr="00F76F9A">
              <w:rPr>
                <w:b/>
                <w:sz w:val="20"/>
                <w:szCs w:val="20"/>
              </w:rPr>
              <w:t>Управление культуры, спорта и молодежи Можгинского района</w:t>
            </w:r>
          </w:p>
        </w:tc>
        <w:tc>
          <w:tcPr>
            <w:tcW w:w="851" w:type="dxa"/>
            <w:noWrap/>
          </w:tcPr>
          <w:p w:rsidR="007A0E85" w:rsidRPr="00AD1506" w:rsidRDefault="00152392" w:rsidP="00C457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февраль 202</w:t>
            </w:r>
            <w:r w:rsidR="00C4579B">
              <w:rPr>
                <w:sz w:val="18"/>
                <w:szCs w:val="18"/>
              </w:rPr>
              <w:t>5</w:t>
            </w:r>
            <w:r w:rsidR="007A0E85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7A0E85" w:rsidRPr="00AD1506" w:rsidRDefault="007A0E85" w:rsidP="00C457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Февраль 202</w:t>
            </w:r>
            <w:r w:rsidR="00C4579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7A0E85" w:rsidRPr="00420094" w:rsidRDefault="007A0E85" w:rsidP="007A0E85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Результаты мониторинга исполнения муниципальных заданий за 202</w:t>
            </w:r>
            <w:r w:rsidR="00B95003">
              <w:rPr>
                <w:sz w:val="16"/>
                <w:szCs w:val="16"/>
              </w:rPr>
              <w:t>4</w:t>
            </w:r>
            <w:r w:rsidRPr="00420094">
              <w:rPr>
                <w:sz w:val="16"/>
                <w:szCs w:val="16"/>
              </w:rPr>
              <w:t xml:space="preserve"> год. Формирование планов по решению выявленных проблем. Организация работ по устранению выявленных проблем (правовые акты, совещания)</w:t>
            </w:r>
          </w:p>
          <w:p w:rsidR="007A0E85" w:rsidRPr="00F4370D" w:rsidRDefault="007A0E85" w:rsidP="007A0E85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Средний уровень качества финансового менеджмента главных распорядителей средств консолидированного бюджета Можгинского района – не ниже 70%</w:t>
            </w:r>
          </w:p>
        </w:tc>
        <w:tc>
          <w:tcPr>
            <w:tcW w:w="6237" w:type="dxa"/>
            <w:noWrap/>
          </w:tcPr>
          <w:p w:rsidR="007A0E85" w:rsidRDefault="00090873" w:rsidP="007A0E8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Результаты мониторинга за 202</w:t>
            </w:r>
            <w:r w:rsidR="00326475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год размещены на сайте муниципального образования «Муниципальный округ Можгинский район Удмуртской Республики».</w:t>
            </w:r>
          </w:p>
          <w:p w:rsidR="00090873" w:rsidRDefault="00090873" w:rsidP="00326475">
            <w:pPr>
              <w:spacing w:before="40" w:after="40"/>
              <w:rPr>
                <w:sz w:val="18"/>
                <w:szCs w:val="18"/>
              </w:rPr>
            </w:pPr>
            <w:r w:rsidRPr="00090873">
              <w:rPr>
                <w:sz w:val="18"/>
                <w:szCs w:val="18"/>
              </w:rPr>
              <w:t>Средний уровень качества финансового менеджмента главных распорядителей средств консолидированного бюджета Можгинского района</w:t>
            </w:r>
            <w:r>
              <w:rPr>
                <w:sz w:val="18"/>
                <w:szCs w:val="18"/>
              </w:rPr>
              <w:t xml:space="preserve">- </w:t>
            </w:r>
            <w:r w:rsidR="00326475">
              <w:rPr>
                <w:sz w:val="18"/>
                <w:szCs w:val="18"/>
              </w:rPr>
              <w:t>86,2</w:t>
            </w:r>
            <w:r>
              <w:rPr>
                <w:sz w:val="18"/>
                <w:szCs w:val="18"/>
              </w:rPr>
              <w:t>%</w:t>
            </w:r>
          </w:p>
        </w:tc>
      </w:tr>
      <w:tr w:rsidR="007A0E85" w:rsidRPr="001C7181" w:rsidTr="00C46DC7">
        <w:trPr>
          <w:trHeight w:val="20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noWrap/>
          </w:tcPr>
          <w:p w:rsidR="007A0E85" w:rsidRPr="003D2FA7" w:rsidRDefault="007A0E85" w:rsidP="007A0E85">
            <w:pPr>
              <w:jc w:val="center"/>
              <w:rPr>
                <w:b/>
                <w:sz w:val="20"/>
                <w:szCs w:val="20"/>
              </w:rPr>
            </w:pPr>
            <w:r w:rsidRPr="003D2FA7">
              <w:rPr>
                <w:b/>
                <w:sz w:val="20"/>
                <w:szCs w:val="20"/>
              </w:rPr>
              <w:lastRenderedPageBreak/>
              <w:t>09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  <w:noWrap/>
          </w:tcPr>
          <w:p w:rsidR="007A0E85" w:rsidRPr="003D2FA7" w:rsidRDefault="007A0E85" w:rsidP="007A0E85">
            <w:pPr>
              <w:jc w:val="center"/>
              <w:rPr>
                <w:b/>
                <w:sz w:val="20"/>
                <w:szCs w:val="20"/>
              </w:rPr>
            </w:pPr>
            <w:r w:rsidRPr="003D2FA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noWrap/>
          </w:tcPr>
          <w:p w:rsidR="007A0E85" w:rsidRPr="003D2FA7" w:rsidRDefault="007A0E85" w:rsidP="007A0E85">
            <w:pPr>
              <w:jc w:val="center"/>
              <w:rPr>
                <w:b/>
                <w:sz w:val="20"/>
                <w:szCs w:val="20"/>
              </w:rPr>
            </w:pPr>
            <w:r w:rsidRPr="003D2FA7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noWrap/>
          </w:tcPr>
          <w:p w:rsidR="007A0E85" w:rsidRPr="003D2FA7" w:rsidRDefault="007A0E85" w:rsidP="007A0E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noWrap/>
          </w:tcPr>
          <w:p w:rsidR="007A0E85" w:rsidRPr="00276933" w:rsidRDefault="007A0E85" w:rsidP="007A0E8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276933">
              <w:rPr>
                <w:b/>
                <w:sz w:val="18"/>
                <w:szCs w:val="18"/>
              </w:rPr>
              <w:t>Мониторинг и оценка хода реализации подпрограммы, ее актуализация с учетом достигнутых результатов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</w:tcPr>
          <w:p w:rsidR="007A0E85" w:rsidRPr="003D2FA7" w:rsidRDefault="007A0E85" w:rsidP="007A0E85">
            <w:pPr>
              <w:jc w:val="center"/>
              <w:rPr>
                <w:b/>
              </w:rPr>
            </w:pPr>
            <w:r w:rsidRPr="003D2FA7">
              <w:rPr>
                <w:b/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7A0E85" w:rsidRPr="00AD1506" w:rsidRDefault="007A0E85" w:rsidP="00C457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Январь, февраль 202</w:t>
            </w:r>
            <w:r w:rsidR="00C4579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7A0E85" w:rsidRPr="00AD1506" w:rsidRDefault="007A0E85" w:rsidP="00C457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="00152392">
              <w:rPr>
                <w:sz w:val="18"/>
                <w:szCs w:val="18"/>
              </w:rPr>
              <w:t>евраль 202</w:t>
            </w:r>
            <w:r w:rsidR="00C4579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7A0E85" w:rsidRPr="00F4370D" w:rsidRDefault="007A0E85" w:rsidP="00B95003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Правовые акты о внесении изменений в муниципальную программу Можгинского района «Управление муниципальными финансами». Мониторинг показателей (индикаторов), оценка</w:t>
            </w:r>
            <w:r w:rsidR="00152392">
              <w:rPr>
                <w:sz w:val="16"/>
                <w:szCs w:val="16"/>
              </w:rPr>
              <w:t xml:space="preserve"> реализации мероприятий  за 202</w:t>
            </w:r>
            <w:r w:rsidR="00B95003">
              <w:rPr>
                <w:sz w:val="16"/>
                <w:szCs w:val="16"/>
              </w:rPr>
              <w:t>4</w:t>
            </w:r>
            <w:r w:rsidRPr="00420094">
              <w:rPr>
                <w:sz w:val="16"/>
                <w:szCs w:val="16"/>
              </w:rPr>
              <w:t xml:space="preserve"> год.</w:t>
            </w:r>
          </w:p>
        </w:tc>
        <w:tc>
          <w:tcPr>
            <w:tcW w:w="6237" w:type="dxa"/>
            <w:noWrap/>
          </w:tcPr>
          <w:p w:rsidR="007A0E85" w:rsidRDefault="00276933" w:rsidP="007A0E8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«Управление муниципальными финансами» утверждена постановлением Администрации Можгинского района от 11.02.2022г. № 104.</w:t>
            </w:r>
          </w:p>
          <w:p w:rsidR="00276933" w:rsidRDefault="00276933" w:rsidP="0032647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Мониторинг и оценка хода ее реализации проведен в феврале 202</w:t>
            </w:r>
            <w:r w:rsidR="00326475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года, программа признана «высокоэффективной».</w:t>
            </w:r>
          </w:p>
        </w:tc>
      </w:tr>
      <w:tr w:rsidR="007A0E85" w:rsidRPr="001C7181" w:rsidTr="00C46DC7">
        <w:trPr>
          <w:trHeight w:val="20"/>
        </w:trPr>
        <w:tc>
          <w:tcPr>
            <w:tcW w:w="425" w:type="dxa"/>
            <w:shd w:val="clear" w:color="auto" w:fill="auto"/>
            <w:noWrap/>
          </w:tcPr>
          <w:p w:rsidR="007A0E85" w:rsidRPr="003D2FA7" w:rsidRDefault="007A0E85" w:rsidP="007A0E85">
            <w:pPr>
              <w:rPr>
                <w:b/>
                <w:sz w:val="20"/>
                <w:szCs w:val="20"/>
              </w:rPr>
            </w:pPr>
            <w:r w:rsidRPr="003D2FA7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</w:tcPr>
          <w:p w:rsidR="007A0E85" w:rsidRPr="003D2FA7" w:rsidRDefault="007A0E85" w:rsidP="007A0E85">
            <w:pPr>
              <w:jc w:val="center"/>
              <w:rPr>
                <w:b/>
                <w:sz w:val="20"/>
                <w:szCs w:val="20"/>
              </w:rPr>
            </w:pPr>
            <w:r w:rsidRPr="003D2FA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</w:tcPr>
          <w:p w:rsidR="007A0E85" w:rsidRPr="003D2FA7" w:rsidRDefault="007A0E85" w:rsidP="007A0E85">
            <w:pPr>
              <w:rPr>
                <w:b/>
                <w:sz w:val="20"/>
                <w:szCs w:val="20"/>
              </w:rPr>
            </w:pPr>
            <w:r w:rsidRPr="003D2FA7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</w:tcPr>
          <w:p w:rsidR="007A0E85" w:rsidRPr="003D2FA7" w:rsidRDefault="007A0E85" w:rsidP="007A0E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7A0E85" w:rsidRPr="0043629E" w:rsidRDefault="00427908" w:rsidP="007A0E85">
            <w:pPr>
              <w:rPr>
                <w:b/>
                <w:sz w:val="18"/>
                <w:szCs w:val="18"/>
              </w:rPr>
            </w:pPr>
            <w:r w:rsidRPr="00427908">
              <w:rPr>
                <w:b/>
                <w:sz w:val="18"/>
                <w:szCs w:val="18"/>
              </w:rPr>
              <w:t>Реализация проектов с участием средств самообложения граждан</w:t>
            </w:r>
          </w:p>
        </w:tc>
        <w:tc>
          <w:tcPr>
            <w:tcW w:w="1701" w:type="dxa"/>
            <w:shd w:val="clear" w:color="auto" w:fill="auto"/>
            <w:noWrap/>
          </w:tcPr>
          <w:p w:rsidR="007A0E85" w:rsidRPr="003D2FA7" w:rsidRDefault="007A0E85" w:rsidP="007A0E8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noWrap/>
          </w:tcPr>
          <w:p w:rsidR="007A0E85" w:rsidRPr="00AD1506" w:rsidRDefault="002E4C4D" w:rsidP="00C457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202</w:t>
            </w:r>
            <w:r w:rsidR="00C4579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7A0E85" w:rsidRPr="00AD1506" w:rsidRDefault="002E4C4D" w:rsidP="00C457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202</w:t>
            </w:r>
            <w:r w:rsidR="00C4579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7A0E85" w:rsidRPr="00F4370D" w:rsidRDefault="007A0E85" w:rsidP="007A0E85">
            <w:pPr>
              <w:rPr>
                <w:sz w:val="16"/>
                <w:szCs w:val="16"/>
              </w:rPr>
            </w:pPr>
          </w:p>
        </w:tc>
        <w:tc>
          <w:tcPr>
            <w:tcW w:w="6237" w:type="dxa"/>
            <w:noWrap/>
          </w:tcPr>
          <w:p w:rsidR="007A0E85" w:rsidRDefault="00B86974" w:rsidP="00B86974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Решением Совета депутатов муниципального образования «Муниципальный округ Можгинский район Удмуртской Республики» от 15.12.2021г. № 4.3 утверждено Положение о самообложение граждан на территории муниципального образования.</w:t>
            </w:r>
            <w:r w:rsidR="00427908">
              <w:rPr>
                <w:sz w:val="18"/>
                <w:szCs w:val="18"/>
              </w:rPr>
              <w:t xml:space="preserve"> Реализовано в 202</w:t>
            </w:r>
            <w:r w:rsidR="00326475">
              <w:rPr>
                <w:sz w:val="18"/>
                <w:szCs w:val="18"/>
              </w:rPr>
              <w:t>5</w:t>
            </w:r>
            <w:r w:rsidR="00427908">
              <w:rPr>
                <w:sz w:val="18"/>
                <w:szCs w:val="18"/>
              </w:rPr>
              <w:t xml:space="preserve"> году </w:t>
            </w:r>
            <w:r w:rsidR="003F5701">
              <w:rPr>
                <w:sz w:val="18"/>
                <w:szCs w:val="18"/>
              </w:rPr>
              <w:t>45</w:t>
            </w:r>
            <w:r w:rsidR="00427908">
              <w:rPr>
                <w:sz w:val="18"/>
                <w:szCs w:val="18"/>
              </w:rPr>
              <w:t xml:space="preserve"> проектов, на общую сумму </w:t>
            </w:r>
            <w:r w:rsidR="003F5701">
              <w:rPr>
                <w:sz w:val="18"/>
                <w:szCs w:val="18"/>
              </w:rPr>
              <w:t>32,2</w:t>
            </w:r>
            <w:r w:rsidR="002E4C4D">
              <w:rPr>
                <w:sz w:val="18"/>
                <w:szCs w:val="18"/>
              </w:rPr>
              <w:t xml:space="preserve"> </w:t>
            </w:r>
            <w:r w:rsidR="006F79B7">
              <w:rPr>
                <w:sz w:val="18"/>
                <w:szCs w:val="18"/>
              </w:rPr>
              <w:t>млн</w:t>
            </w:r>
            <w:r w:rsidR="00427908">
              <w:rPr>
                <w:sz w:val="18"/>
                <w:szCs w:val="18"/>
              </w:rPr>
              <w:t>.руб.</w:t>
            </w:r>
          </w:p>
          <w:p w:rsidR="00B86974" w:rsidRDefault="00B86974" w:rsidP="00B86974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7A0E85" w:rsidRPr="001C7181" w:rsidTr="00C46DC7">
        <w:trPr>
          <w:trHeight w:val="20"/>
        </w:trPr>
        <w:tc>
          <w:tcPr>
            <w:tcW w:w="425" w:type="dxa"/>
            <w:noWrap/>
          </w:tcPr>
          <w:p w:rsidR="007A0E85" w:rsidRPr="006E4ED9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7A0E85" w:rsidRPr="006E4ED9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7A0E85" w:rsidRPr="006E4ED9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noWrap/>
          </w:tcPr>
          <w:p w:rsidR="007A0E85" w:rsidRPr="006E4ED9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7A0E85" w:rsidRPr="002C61C9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b/>
                <w:sz w:val="18"/>
                <w:szCs w:val="18"/>
              </w:rPr>
            </w:pPr>
            <w:r w:rsidRPr="002C61C9">
              <w:rPr>
                <w:rFonts w:eastAsia="HiddenHorzOCR"/>
                <w:b/>
                <w:sz w:val="18"/>
                <w:szCs w:val="18"/>
              </w:rPr>
              <w:t>Организация работы органов местного самоуправления по повышению эффективности бюджетных расходов</w:t>
            </w:r>
          </w:p>
        </w:tc>
        <w:tc>
          <w:tcPr>
            <w:tcW w:w="1701" w:type="dxa"/>
            <w:noWrap/>
          </w:tcPr>
          <w:p w:rsidR="007A0E85" w:rsidRDefault="007A0E85" w:rsidP="007A0E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noWrap/>
          </w:tcPr>
          <w:p w:rsidR="007A0E85" w:rsidRDefault="007A0E85" w:rsidP="007A0E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noWrap/>
          </w:tcPr>
          <w:p w:rsidR="007A0E85" w:rsidRDefault="007A0E85" w:rsidP="007A0E8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7A0E85" w:rsidRPr="00F4370D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</w:p>
        </w:tc>
        <w:tc>
          <w:tcPr>
            <w:tcW w:w="6237" w:type="dxa"/>
            <w:noWrap/>
          </w:tcPr>
          <w:p w:rsidR="007A0E85" w:rsidRPr="002C61C9" w:rsidRDefault="007A0E85" w:rsidP="007A0E8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7A0E85" w:rsidRPr="001C7181" w:rsidTr="00C46DC7">
        <w:trPr>
          <w:trHeight w:val="20"/>
        </w:trPr>
        <w:tc>
          <w:tcPr>
            <w:tcW w:w="425" w:type="dxa"/>
            <w:noWrap/>
          </w:tcPr>
          <w:p w:rsidR="007A0E85" w:rsidRPr="006E4ED9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7A0E85" w:rsidRPr="006E4ED9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7A0E85" w:rsidRPr="006E4ED9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noWrap/>
          </w:tcPr>
          <w:p w:rsidR="007A0E85" w:rsidRPr="006E4ED9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noWrap/>
          </w:tcPr>
          <w:p w:rsidR="007A0E85" w:rsidRPr="00284947" w:rsidRDefault="007A0E85" w:rsidP="007A0E85">
            <w:pPr>
              <w:rPr>
                <w:rFonts w:eastAsia="HiddenHorzOCR"/>
                <w:sz w:val="18"/>
                <w:szCs w:val="18"/>
              </w:rPr>
            </w:pPr>
            <w:r w:rsidRPr="00284947">
              <w:rPr>
                <w:rFonts w:eastAsia="HiddenHorzOCR"/>
                <w:sz w:val="18"/>
                <w:szCs w:val="18"/>
              </w:rPr>
              <w:t>Реализация мероприятий, направленных на повышение эффективности расходов Можгинского района</w:t>
            </w:r>
          </w:p>
        </w:tc>
        <w:tc>
          <w:tcPr>
            <w:tcW w:w="1701" w:type="dxa"/>
            <w:noWrap/>
          </w:tcPr>
          <w:p w:rsidR="007A0E85" w:rsidRPr="002C61C9" w:rsidRDefault="007A0E85" w:rsidP="007A0E85">
            <w:pPr>
              <w:jc w:val="center"/>
              <w:rPr>
                <w:sz w:val="18"/>
                <w:szCs w:val="18"/>
              </w:rPr>
            </w:pPr>
            <w:r w:rsidRPr="0077287F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7A0E85" w:rsidRPr="002C61C9" w:rsidRDefault="007A0E85" w:rsidP="00C4579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7A0E85" w:rsidRPr="002C61C9" w:rsidRDefault="007A0E85" w:rsidP="006502E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7A0E85" w:rsidRPr="00420094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 xml:space="preserve">     Оптимизация структуры и штатной численности ОМСУ и муниципальных учреждений по проекту «Эффективный муниципалитет».</w:t>
            </w:r>
          </w:p>
          <w:p w:rsidR="007A0E85" w:rsidRPr="00420094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 xml:space="preserve"> </w:t>
            </w:r>
          </w:p>
          <w:p w:rsidR="007A0E85" w:rsidRPr="00420094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 xml:space="preserve">Отношение дефицита бюджета муниципального образования «Можгинский район» к доходам бюджета, рассчитанное в соответствии с требованиями БК РФ – не более </w:t>
            </w:r>
            <w:r w:rsidR="00B95003">
              <w:rPr>
                <w:rFonts w:eastAsia="HiddenHorzOCR"/>
                <w:sz w:val="16"/>
                <w:szCs w:val="16"/>
              </w:rPr>
              <w:t>10</w:t>
            </w:r>
            <w:r w:rsidRPr="00420094">
              <w:rPr>
                <w:rFonts w:eastAsia="HiddenHorzOCR"/>
                <w:sz w:val="16"/>
                <w:szCs w:val="16"/>
              </w:rPr>
              <w:t>%;</w:t>
            </w:r>
          </w:p>
          <w:p w:rsidR="007A0E85" w:rsidRPr="00420094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Доля просроченной кредиторской задолженности в расходах консолидированного бюджета Можгинского района – не более 1%;</w:t>
            </w:r>
          </w:p>
          <w:p w:rsidR="007A0E85" w:rsidRPr="00420094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Уровень качества   управления муниципальными финансами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– надлежащее управление;</w:t>
            </w:r>
          </w:p>
          <w:p w:rsidR="007A0E85" w:rsidRPr="00420094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Отношение недополученных доходов по местным налогам в результате действия налоговых льгот, установленных органами местного самоуправления, к объему налоговых доходов консолидированного бюджета Можгинского района – не более 5%;</w:t>
            </w:r>
          </w:p>
          <w:p w:rsidR="007A0E85" w:rsidRPr="00420094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lastRenderedPageBreak/>
              <w:t>Удельный вес муниципальных учреждений, оказывающих муниципальные услуги в соответствии с муниципальными заданиями, в общем количестве муниципальных учреждений – не менее 95%</w:t>
            </w:r>
          </w:p>
          <w:p w:rsidR="007A0E85" w:rsidRPr="00420094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Средний уровень качества финансового менеджмента главных распорядителей средств консолидированного бюджета Можгинского района – не ниже 75%;</w:t>
            </w:r>
          </w:p>
          <w:p w:rsidR="007A0E85" w:rsidRPr="00420094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Средний уровень качества управления финансами по отношению к предыдущему году – 101%;</w:t>
            </w:r>
          </w:p>
          <w:p w:rsidR="007A0E85" w:rsidRPr="00F4370D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Оценка эффективности реализации муниципальных программ – удовлетворительная</w:t>
            </w:r>
          </w:p>
        </w:tc>
        <w:tc>
          <w:tcPr>
            <w:tcW w:w="6237" w:type="dxa"/>
            <w:noWrap/>
          </w:tcPr>
          <w:p w:rsidR="007A0E85" w:rsidRDefault="007A0E85" w:rsidP="007A0E85">
            <w:pPr>
              <w:tabs>
                <w:tab w:val="left" w:pos="1258"/>
              </w:tabs>
              <w:jc w:val="both"/>
              <w:rPr>
                <w:sz w:val="18"/>
                <w:szCs w:val="18"/>
              </w:rPr>
            </w:pPr>
            <w:r w:rsidRPr="008C0BA1">
              <w:rPr>
                <w:sz w:val="18"/>
                <w:szCs w:val="18"/>
              </w:rPr>
              <w:lastRenderedPageBreak/>
              <w:t xml:space="preserve">   </w:t>
            </w:r>
          </w:p>
          <w:p w:rsidR="007A0E85" w:rsidRPr="00F26F31" w:rsidRDefault="007A0E85" w:rsidP="007A0E85">
            <w:pPr>
              <w:spacing w:before="40" w:after="40"/>
              <w:rPr>
                <w:b/>
                <w:color w:val="000000"/>
                <w:sz w:val="18"/>
                <w:szCs w:val="18"/>
                <w:u w:val="single"/>
              </w:rPr>
            </w:pPr>
            <w:r w:rsidRPr="00F26F31">
              <w:rPr>
                <w:b/>
                <w:color w:val="000000"/>
                <w:sz w:val="18"/>
                <w:szCs w:val="18"/>
                <w:u w:val="single"/>
              </w:rPr>
              <w:t>За 20</w:t>
            </w:r>
            <w:r>
              <w:rPr>
                <w:b/>
                <w:color w:val="000000"/>
                <w:sz w:val="18"/>
                <w:szCs w:val="18"/>
                <w:u w:val="single"/>
              </w:rPr>
              <w:t>2</w:t>
            </w:r>
            <w:r w:rsidR="005B2488">
              <w:rPr>
                <w:b/>
                <w:color w:val="000000"/>
                <w:sz w:val="18"/>
                <w:szCs w:val="18"/>
                <w:u w:val="single"/>
              </w:rPr>
              <w:t>5</w:t>
            </w:r>
            <w:r w:rsidRPr="00F26F31">
              <w:rPr>
                <w:b/>
                <w:color w:val="000000"/>
                <w:sz w:val="18"/>
                <w:szCs w:val="18"/>
                <w:u w:val="single"/>
              </w:rPr>
              <w:t xml:space="preserve"> год достигнуты следующие результаты:</w:t>
            </w:r>
          </w:p>
          <w:p w:rsidR="007A0E85" w:rsidRPr="002C61C9" w:rsidRDefault="007A0E85" w:rsidP="007A0E8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</w:t>
            </w:r>
            <w:r w:rsidR="00DD4F60" w:rsidRPr="002C61C9">
              <w:rPr>
                <w:sz w:val="18"/>
                <w:szCs w:val="18"/>
              </w:rPr>
              <w:t>доля просроченной</w:t>
            </w:r>
            <w:r w:rsidRPr="002C61C9">
              <w:rPr>
                <w:sz w:val="18"/>
                <w:szCs w:val="18"/>
              </w:rPr>
              <w:t xml:space="preserve"> кредиторской задолженности в расходах консолидированного бюджета Можгинского района- </w:t>
            </w:r>
            <w:r>
              <w:rPr>
                <w:sz w:val="18"/>
                <w:szCs w:val="18"/>
              </w:rPr>
              <w:t>0</w:t>
            </w:r>
          </w:p>
          <w:p w:rsidR="007A0E85" w:rsidRPr="002C61C9" w:rsidRDefault="007A0E85" w:rsidP="007A0E85">
            <w:pPr>
              <w:spacing w:before="40" w:after="40"/>
              <w:rPr>
                <w:rFonts w:eastAsiaTheme="minorHAnsi"/>
                <w:sz w:val="18"/>
                <w:szCs w:val="18"/>
                <w:lang w:eastAsia="en-US"/>
              </w:rPr>
            </w:pPr>
            <w:r w:rsidRPr="002C61C9">
              <w:rPr>
                <w:color w:val="000000"/>
                <w:sz w:val="18"/>
                <w:szCs w:val="18"/>
              </w:rPr>
              <w:t>- у</w:t>
            </w:r>
            <w:r w:rsidRPr="002C61C9">
              <w:rPr>
                <w:sz w:val="18"/>
                <w:szCs w:val="18"/>
              </w:rPr>
              <w:t xml:space="preserve">ровень качества   </w:t>
            </w:r>
            <w:r w:rsidR="00DD4F60" w:rsidRPr="002C61C9">
              <w:rPr>
                <w:sz w:val="18"/>
                <w:szCs w:val="18"/>
              </w:rPr>
              <w:t>управления муниципальными</w:t>
            </w:r>
            <w:r w:rsidRPr="002C61C9">
              <w:rPr>
                <w:sz w:val="18"/>
                <w:szCs w:val="18"/>
              </w:rPr>
              <w:t xml:space="preserve"> </w:t>
            </w:r>
            <w:r w:rsidR="00DD4F60" w:rsidRPr="002C61C9">
              <w:rPr>
                <w:sz w:val="18"/>
                <w:szCs w:val="18"/>
              </w:rPr>
              <w:t>финансами Можгинского</w:t>
            </w:r>
            <w:r w:rsidRPr="002C61C9">
              <w:rPr>
                <w:sz w:val="18"/>
                <w:szCs w:val="18"/>
              </w:rPr>
              <w:t xml:space="preserve"> района по результатам мониторинга и оценки качества управления муниципальными финансами муниципальных образований в Удмуртской Республике за 20</w:t>
            </w:r>
            <w:r w:rsidR="002E4C4D">
              <w:rPr>
                <w:sz w:val="18"/>
                <w:szCs w:val="18"/>
              </w:rPr>
              <w:t>2</w:t>
            </w:r>
            <w:r w:rsidR="005B2488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 соответствует </w:t>
            </w:r>
            <w:r w:rsidRPr="002C61C9">
              <w:rPr>
                <w:rFonts w:eastAsiaTheme="minorHAnsi"/>
                <w:sz w:val="18"/>
                <w:szCs w:val="18"/>
                <w:lang w:eastAsia="en-US"/>
              </w:rPr>
              <w:t>II Степени качества управления муниципальными финансами</w:t>
            </w:r>
          </w:p>
          <w:p w:rsidR="007A0E85" w:rsidRPr="002C61C9" w:rsidRDefault="007A0E85" w:rsidP="007A0E8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- у</w:t>
            </w:r>
            <w:r w:rsidRPr="002C61C9">
              <w:rPr>
                <w:sz w:val="18"/>
                <w:szCs w:val="18"/>
              </w:rPr>
              <w:t>дельный вес муниципальных учреждений, оказывающих муниципальные услуги в соответствии с муниципальными заданиями, в общем количестве муниципальных учреждений –</w:t>
            </w:r>
            <w:r w:rsidR="005B2488">
              <w:rPr>
                <w:sz w:val="18"/>
                <w:szCs w:val="18"/>
              </w:rPr>
              <w:t>93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7A0E85" w:rsidRPr="003B073A" w:rsidRDefault="007A0E85" w:rsidP="007A0E8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rFonts w:eastAsia="HiddenHorzOCR"/>
                <w:sz w:val="18"/>
                <w:szCs w:val="18"/>
              </w:rPr>
              <w:t>-</w:t>
            </w:r>
            <w:r w:rsidRPr="002C61C9">
              <w:rPr>
                <w:rFonts w:eastAsia="HiddenHorzOCR"/>
                <w:sz w:val="18"/>
                <w:szCs w:val="18"/>
              </w:rPr>
              <w:t>с</w:t>
            </w:r>
            <w:r w:rsidRPr="002C61C9">
              <w:rPr>
                <w:sz w:val="18"/>
                <w:szCs w:val="18"/>
              </w:rPr>
              <w:t xml:space="preserve">редний уровень качества финансового менеджмента главных распорядителей средств </w:t>
            </w:r>
            <w:r w:rsidRPr="003B073A">
              <w:rPr>
                <w:sz w:val="18"/>
                <w:szCs w:val="18"/>
              </w:rPr>
              <w:t>консолидированного бюджета Можги</w:t>
            </w:r>
            <w:r w:rsidR="00DD4F60">
              <w:rPr>
                <w:sz w:val="18"/>
                <w:szCs w:val="18"/>
              </w:rPr>
              <w:t>нского района за 202</w:t>
            </w:r>
            <w:r w:rsidR="005B2488">
              <w:rPr>
                <w:sz w:val="18"/>
                <w:szCs w:val="18"/>
              </w:rPr>
              <w:t>4</w:t>
            </w:r>
            <w:r w:rsidRPr="003B073A">
              <w:rPr>
                <w:sz w:val="18"/>
                <w:szCs w:val="18"/>
              </w:rPr>
              <w:t xml:space="preserve"> год составил-  </w:t>
            </w:r>
            <w:r w:rsidR="005B2488">
              <w:rPr>
                <w:sz w:val="18"/>
                <w:szCs w:val="18"/>
              </w:rPr>
              <w:t>86,2</w:t>
            </w:r>
            <w:r w:rsidRPr="003B073A">
              <w:rPr>
                <w:sz w:val="18"/>
                <w:szCs w:val="18"/>
              </w:rPr>
              <w:t>%.</w:t>
            </w:r>
          </w:p>
          <w:p w:rsidR="007A0E85" w:rsidRPr="003B073A" w:rsidRDefault="007A0E85" w:rsidP="007A0E8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B073A">
              <w:rPr>
                <w:sz w:val="18"/>
                <w:szCs w:val="18"/>
              </w:rPr>
              <w:t>- средний уровень качества управления финансами по отн</w:t>
            </w:r>
            <w:r w:rsidR="00DD4F60">
              <w:rPr>
                <w:sz w:val="18"/>
                <w:szCs w:val="18"/>
              </w:rPr>
              <w:t xml:space="preserve">ошению к предыдущему году- </w:t>
            </w:r>
            <w:r w:rsidR="005B2488">
              <w:rPr>
                <w:sz w:val="18"/>
                <w:szCs w:val="18"/>
              </w:rPr>
              <w:t>103,1</w:t>
            </w:r>
            <w:r w:rsidRPr="003B073A">
              <w:rPr>
                <w:sz w:val="18"/>
                <w:szCs w:val="18"/>
              </w:rPr>
              <w:t>%</w:t>
            </w:r>
          </w:p>
          <w:p w:rsidR="007A0E85" w:rsidRDefault="00DD4F60" w:rsidP="007A0E8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-о</w:t>
            </w:r>
            <w:r w:rsidRPr="00DD4F60">
              <w:rPr>
                <w:color w:val="000000"/>
                <w:sz w:val="18"/>
                <w:szCs w:val="18"/>
              </w:rPr>
              <w:t>ценка эффективности реализации муниципальных программ – удовлетворительная</w:t>
            </w:r>
          </w:p>
          <w:p w:rsidR="00DD4F60" w:rsidRPr="002C61C9" w:rsidRDefault="00DD4F60" w:rsidP="007A0E8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</w:tr>
      <w:tr w:rsidR="00BF20D1" w:rsidRPr="001C7181" w:rsidTr="00C46DC7">
        <w:trPr>
          <w:trHeight w:val="20"/>
        </w:trPr>
        <w:tc>
          <w:tcPr>
            <w:tcW w:w="425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2126" w:type="dxa"/>
            <w:shd w:val="clear" w:color="auto" w:fill="auto"/>
            <w:noWrap/>
          </w:tcPr>
          <w:p w:rsidR="00BF20D1" w:rsidRDefault="00BF20D1" w:rsidP="00BF20D1">
            <w:pPr>
              <w:autoSpaceDE w:val="0"/>
              <w:autoSpaceDN w:val="0"/>
              <w:adjustRightInd w:val="0"/>
              <w:rPr>
                <w:rFonts w:eastAsia="HiddenHorzOCR"/>
                <w:sz w:val="20"/>
                <w:szCs w:val="20"/>
              </w:rPr>
            </w:pPr>
            <w:r>
              <w:rPr>
                <w:rFonts w:eastAsia="HiddenHorzOCR"/>
                <w:sz w:val="20"/>
                <w:szCs w:val="20"/>
              </w:rPr>
              <w:t>Составление и реализация п</w:t>
            </w:r>
            <w:r w:rsidRPr="0096035A">
              <w:rPr>
                <w:rFonts w:eastAsia="HiddenHorzOCR"/>
                <w:sz w:val="20"/>
                <w:szCs w:val="20"/>
              </w:rPr>
              <w:t>ланов по увеличению поступлений налоговых и неналоговых доходов бюджета Можгинск</w:t>
            </w:r>
            <w:r>
              <w:rPr>
                <w:rFonts w:eastAsia="HiddenHorzOCR"/>
                <w:sz w:val="20"/>
                <w:szCs w:val="20"/>
              </w:rPr>
              <w:t>ого</w:t>
            </w:r>
            <w:r w:rsidRPr="0096035A">
              <w:rPr>
                <w:rFonts w:eastAsia="HiddenHorzOCR"/>
                <w:sz w:val="20"/>
                <w:szCs w:val="20"/>
              </w:rPr>
              <w:t xml:space="preserve"> район</w:t>
            </w:r>
            <w:r>
              <w:rPr>
                <w:rFonts w:eastAsia="HiddenHorzOCR"/>
                <w:sz w:val="20"/>
                <w:szCs w:val="20"/>
              </w:rPr>
              <w:t>а</w:t>
            </w:r>
            <w:r w:rsidRPr="0096035A">
              <w:rPr>
                <w:rFonts w:eastAsia="HiddenHorzOCR"/>
                <w:sz w:val="20"/>
                <w:szCs w:val="20"/>
              </w:rPr>
              <w:t xml:space="preserve"> и по оптимизации расходов и сокращению муниципального долга бюджета Можгинск</w:t>
            </w:r>
            <w:r>
              <w:rPr>
                <w:rFonts w:eastAsia="HiddenHorzOCR"/>
                <w:sz w:val="20"/>
                <w:szCs w:val="20"/>
              </w:rPr>
              <w:t>ого</w:t>
            </w:r>
            <w:r w:rsidRPr="0096035A">
              <w:rPr>
                <w:rFonts w:eastAsia="HiddenHorzOCR"/>
                <w:sz w:val="20"/>
                <w:szCs w:val="20"/>
              </w:rPr>
              <w:t xml:space="preserve"> район</w:t>
            </w:r>
            <w:r>
              <w:rPr>
                <w:rFonts w:eastAsia="HiddenHorzOCR"/>
                <w:sz w:val="20"/>
                <w:szCs w:val="20"/>
              </w:rPr>
              <w:t>а</w:t>
            </w:r>
          </w:p>
        </w:tc>
        <w:tc>
          <w:tcPr>
            <w:tcW w:w="1701" w:type="dxa"/>
            <w:shd w:val="clear" w:color="auto" w:fill="auto"/>
            <w:noWrap/>
          </w:tcPr>
          <w:p w:rsidR="00BF20D1" w:rsidRPr="00CA6296" w:rsidRDefault="00BF20D1" w:rsidP="00BF20D1">
            <w:pPr>
              <w:jc w:val="center"/>
            </w:pPr>
            <w:r w:rsidRPr="00CA6296">
              <w:rPr>
                <w:sz w:val="20"/>
                <w:szCs w:val="20"/>
              </w:rPr>
              <w:t>Структурные подразделения Администрации Можгинского района</w:t>
            </w:r>
          </w:p>
        </w:tc>
        <w:tc>
          <w:tcPr>
            <w:tcW w:w="851" w:type="dxa"/>
            <w:noWrap/>
          </w:tcPr>
          <w:p w:rsidR="00BF20D1" w:rsidRPr="00CA6296" w:rsidRDefault="00BF20D1" w:rsidP="00C4579B">
            <w:pPr>
              <w:jc w:val="center"/>
              <w:rPr>
                <w:sz w:val="18"/>
                <w:szCs w:val="18"/>
              </w:rPr>
            </w:pPr>
            <w:r w:rsidRPr="00CA6296">
              <w:rPr>
                <w:sz w:val="18"/>
                <w:szCs w:val="18"/>
              </w:rPr>
              <w:t>в течение 202</w:t>
            </w:r>
            <w:r w:rsidR="00C4579B">
              <w:rPr>
                <w:sz w:val="18"/>
                <w:szCs w:val="18"/>
              </w:rPr>
              <w:t>5</w:t>
            </w:r>
            <w:r w:rsidRPr="00CA6296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BF20D1" w:rsidRPr="00CA6296" w:rsidRDefault="00BF20D1" w:rsidP="00C4579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CA6296">
              <w:rPr>
                <w:sz w:val="18"/>
                <w:szCs w:val="18"/>
              </w:rPr>
              <w:t>в течение 202</w:t>
            </w:r>
            <w:r w:rsidR="00C4579B">
              <w:rPr>
                <w:sz w:val="18"/>
                <w:szCs w:val="18"/>
              </w:rPr>
              <w:t>5</w:t>
            </w:r>
            <w:r w:rsidRPr="00CA6296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BF20D1" w:rsidRPr="00CA6296" w:rsidRDefault="00BF20D1" w:rsidP="00BF20D1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CA6296">
              <w:rPr>
                <w:rFonts w:eastAsia="HiddenHorzOCR"/>
                <w:sz w:val="16"/>
                <w:szCs w:val="16"/>
              </w:rPr>
              <w:t>Составление и контроль за реализацией планов по увеличению поступлений налоговых и неналоговых доходов бюджета Можгинского района и по оптимизации расходов и сокращению муниципального долга бюджета Можгинского района</w:t>
            </w:r>
          </w:p>
        </w:tc>
        <w:tc>
          <w:tcPr>
            <w:tcW w:w="6237" w:type="dxa"/>
            <w:noWrap/>
          </w:tcPr>
          <w:p w:rsidR="00BF20D1" w:rsidRPr="00434524" w:rsidRDefault="00BF20D1" w:rsidP="00BF20D1">
            <w:pPr>
              <w:tabs>
                <w:tab w:val="left" w:pos="1258"/>
              </w:tabs>
              <w:jc w:val="both"/>
              <w:rPr>
                <w:sz w:val="18"/>
                <w:szCs w:val="18"/>
              </w:rPr>
            </w:pPr>
            <w:r w:rsidRPr="00CA6296">
              <w:rPr>
                <w:sz w:val="18"/>
                <w:szCs w:val="18"/>
              </w:rPr>
              <w:t>Планы по увеличению поступлений налоговых и неналоговых доходов бюджета Можгинского района и по оптимизации расходов и сокращению муниципального долга бюджета Можгинского района на 202</w:t>
            </w:r>
            <w:r w:rsidR="00E277A9">
              <w:rPr>
                <w:sz w:val="18"/>
                <w:szCs w:val="18"/>
              </w:rPr>
              <w:t>5</w:t>
            </w:r>
            <w:r w:rsidRPr="00CA6296">
              <w:rPr>
                <w:sz w:val="18"/>
                <w:szCs w:val="18"/>
              </w:rPr>
              <w:t xml:space="preserve"> год утверждены </w:t>
            </w:r>
            <w:r w:rsidRPr="00434524">
              <w:rPr>
                <w:sz w:val="18"/>
                <w:szCs w:val="18"/>
              </w:rPr>
              <w:t xml:space="preserve">постановлением Администрации Можгинского района </w:t>
            </w:r>
            <w:r w:rsidR="0098741C" w:rsidRPr="00434524">
              <w:rPr>
                <w:sz w:val="18"/>
                <w:szCs w:val="18"/>
              </w:rPr>
              <w:t>№</w:t>
            </w:r>
            <w:r w:rsidR="00E277A9" w:rsidRPr="00434524">
              <w:rPr>
                <w:sz w:val="18"/>
                <w:szCs w:val="18"/>
              </w:rPr>
              <w:t>77</w:t>
            </w:r>
            <w:r w:rsidR="0098741C" w:rsidRPr="00434524">
              <w:rPr>
                <w:sz w:val="18"/>
                <w:szCs w:val="18"/>
              </w:rPr>
              <w:t xml:space="preserve"> от 05.02.202</w:t>
            </w:r>
            <w:r w:rsidR="00E277A9" w:rsidRPr="00434524">
              <w:rPr>
                <w:sz w:val="18"/>
                <w:szCs w:val="18"/>
              </w:rPr>
              <w:t>5г.</w:t>
            </w:r>
          </w:p>
          <w:p w:rsidR="00BF20D1" w:rsidRPr="00CA6296" w:rsidRDefault="00BF20D1" w:rsidP="00434524">
            <w:pPr>
              <w:tabs>
                <w:tab w:val="left" w:pos="1258"/>
              </w:tabs>
              <w:jc w:val="both"/>
              <w:rPr>
                <w:sz w:val="18"/>
                <w:szCs w:val="18"/>
              </w:rPr>
            </w:pPr>
            <w:r w:rsidRPr="00434524">
              <w:rPr>
                <w:sz w:val="18"/>
                <w:szCs w:val="18"/>
              </w:rPr>
              <w:t xml:space="preserve">Ежеквартально отчеты направлялись в Министерство финансов УР. </w:t>
            </w:r>
            <w:r w:rsidR="007E147D" w:rsidRPr="00434524">
              <w:rPr>
                <w:sz w:val="18"/>
                <w:szCs w:val="18"/>
              </w:rPr>
              <w:t xml:space="preserve">По наращиванию доходной базы при плане </w:t>
            </w:r>
            <w:r w:rsidR="00906C93" w:rsidRPr="00434524">
              <w:rPr>
                <w:sz w:val="18"/>
                <w:szCs w:val="18"/>
              </w:rPr>
              <w:t xml:space="preserve">32 862 </w:t>
            </w:r>
            <w:r w:rsidR="007E147D" w:rsidRPr="00434524">
              <w:rPr>
                <w:sz w:val="18"/>
                <w:szCs w:val="18"/>
              </w:rPr>
              <w:t xml:space="preserve"> тыс.руб. выполнено </w:t>
            </w:r>
            <w:r w:rsidR="00906C93" w:rsidRPr="00434524">
              <w:rPr>
                <w:sz w:val="18"/>
                <w:szCs w:val="18"/>
              </w:rPr>
              <w:t>44 335</w:t>
            </w:r>
            <w:r w:rsidR="007E147D" w:rsidRPr="00434524">
              <w:rPr>
                <w:sz w:val="18"/>
                <w:szCs w:val="18"/>
              </w:rPr>
              <w:t xml:space="preserve"> тыс.руб. По оптимизации расходов при плане </w:t>
            </w:r>
            <w:r w:rsidR="00434524" w:rsidRPr="00434524">
              <w:rPr>
                <w:sz w:val="18"/>
                <w:szCs w:val="18"/>
              </w:rPr>
              <w:t>48 208,5</w:t>
            </w:r>
            <w:r w:rsidR="007E147D" w:rsidRPr="00434524">
              <w:rPr>
                <w:sz w:val="18"/>
                <w:szCs w:val="18"/>
              </w:rPr>
              <w:t xml:space="preserve"> тыс.руб., исполнено </w:t>
            </w:r>
            <w:r w:rsidR="00434524" w:rsidRPr="00434524">
              <w:rPr>
                <w:sz w:val="18"/>
                <w:szCs w:val="18"/>
              </w:rPr>
              <w:t>55 856,6</w:t>
            </w:r>
            <w:r w:rsidR="007E147D" w:rsidRPr="00434524">
              <w:rPr>
                <w:sz w:val="18"/>
                <w:szCs w:val="18"/>
              </w:rPr>
              <w:t xml:space="preserve"> тыс.руб.</w:t>
            </w:r>
            <w:bookmarkStart w:id="0" w:name="_GoBack"/>
            <w:bookmarkEnd w:id="0"/>
          </w:p>
        </w:tc>
      </w:tr>
      <w:tr w:rsidR="00BF20D1" w:rsidRPr="001C7181" w:rsidTr="00C46DC7">
        <w:trPr>
          <w:trHeight w:val="20"/>
        </w:trPr>
        <w:tc>
          <w:tcPr>
            <w:tcW w:w="425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2126" w:type="dxa"/>
            <w:shd w:val="clear" w:color="auto" w:fill="auto"/>
            <w:noWrap/>
          </w:tcPr>
          <w:p w:rsidR="00BF20D1" w:rsidRDefault="00BF20D1" w:rsidP="00BF20D1">
            <w:pPr>
              <w:autoSpaceDE w:val="0"/>
              <w:autoSpaceDN w:val="0"/>
              <w:adjustRightInd w:val="0"/>
              <w:rPr>
                <w:rFonts w:eastAsia="HiddenHorzOCR"/>
                <w:sz w:val="20"/>
                <w:szCs w:val="20"/>
              </w:rPr>
            </w:pPr>
            <w:r>
              <w:rPr>
                <w:rFonts w:eastAsia="HiddenHorzOCR"/>
                <w:sz w:val="20"/>
                <w:szCs w:val="20"/>
              </w:rPr>
              <w:t>Проведение мониторинга и оценки качества финансового менеджмента главных распорядителей средств бюджета Можгинского района</w:t>
            </w:r>
          </w:p>
        </w:tc>
        <w:tc>
          <w:tcPr>
            <w:tcW w:w="1701" w:type="dxa"/>
            <w:shd w:val="clear" w:color="auto" w:fill="auto"/>
            <w:noWrap/>
          </w:tcPr>
          <w:p w:rsidR="00BF20D1" w:rsidRPr="00821C3F" w:rsidRDefault="00BF20D1" w:rsidP="00BF20D1">
            <w:pPr>
              <w:jc w:val="center"/>
              <w:rPr>
                <w:sz w:val="20"/>
                <w:szCs w:val="20"/>
              </w:rPr>
            </w:pPr>
            <w:r w:rsidRPr="0003000D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BF20D1" w:rsidRPr="002C61C9" w:rsidRDefault="00843ED8" w:rsidP="00C457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Март 202</w:t>
            </w:r>
            <w:r w:rsidR="00C4579B">
              <w:rPr>
                <w:sz w:val="18"/>
                <w:szCs w:val="18"/>
              </w:rPr>
              <w:t>5</w:t>
            </w:r>
            <w:r w:rsidR="00BF20D1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BF20D1" w:rsidRPr="002C61C9" w:rsidRDefault="00BF20D1" w:rsidP="00C3566D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Март 202</w:t>
            </w:r>
            <w:r w:rsidR="00C4579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BF20D1" w:rsidRPr="005942FA" w:rsidRDefault="00BF20D1" w:rsidP="00BF20D1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5942FA">
              <w:rPr>
                <w:rFonts w:eastAsia="HiddenHorzOCR"/>
                <w:sz w:val="16"/>
                <w:szCs w:val="16"/>
              </w:rPr>
              <w:t>Результаты мониторинга за 202</w:t>
            </w:r>
            <w:r w:rsidR="00B95003">
              <w:rPr>
                <w:rFonts w:eastAsia="HiddenHorzOCR"/>
                <w:sz w:val="16"/>
                <w:szCs w:val="16"/>
              </w:rPr>
              <w:t>4</w:t>
            </w:r>
            <w:r w:rsidR="00843ED8">
              <w:rPr>
                <w:rFonts w:eastAsia="HiddenHorzOCR"/>
                <w:sz w:val="16"/>
                <w:szCs w:val="16"/>
              </w:rPr>
              <w:t xml:space="preserve"> год, ежеквартальные за 202</w:t>
            </w:r>
            <w:r w:rsidR="00B95003">
              <w:rPr>
                <w:rFonts w:eastAsia="HiddenHorzOCR"/>
                <w:sz w:val="16"/>
                <w:szCs w:val="16"/>
              </w:rPr>
              <w:t>5</w:t>
            </w:r>
            <w:r w:rsidRPr="005942FA">
              <w:rPr>
                <w:rFonts w:eastAsia="HiddenHorzOCR"/>
                <w:sz w:val="16"/>
                <w:szCs w:val="16"/>
              </w:rPr>
              <w:t xml:space="preserve"> год, размещение на сайте Можгинского района. Формирование планов по решению выявленных проблем. Организация работ по устранению выявленных проблем (правовые акты, совещания);</w:t>
            </w:r>
          </w:p>
          <w:p w:rsidR="00BF20D1" w:rsidRPr="00F4370D" w:rsidRDefault="00BF20D1" w:rsidP="00BF20D1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5942FA">
              <w:rPr>
                <w:rFonts w:eastAsia="HiddenHorzOCR"/>
                <w:sz w:val="16"/>
                <w:szCs w:val="16"/>
              </w:rPr>
              <w:t>Средний уровень качества финансового менеджмента главных распорядителей средств консолидированного бюджета Можгинского района – не ниже 75%</w:t>
            </w:r>
          </w:p>
        </w:tc>
        <w:tc>
          <w:tcPr>
            <w:tcW w:w="6237" w:type="dxa"/>
            <w:noWrap/>
          </w:tcPr>
          <w:p w:rsidR="00BF20D1" w:rsidRDefault="00BF20D1" w:rsidP="00BF20D1">
            <w:pPr>
              <w:tabs>
                <w:tab w:val="left" w:pos="1258"/>
              </w:tabs>
              <w:jc w:val="both"/>
              <w:rPr>
                <w:sz w:val="18"/>
                <w:szCs w:val="18"/>
              </w:rPr>
            </w:pPr>
            <w:r w:rsidRPr="00080497">
              <w:rPr>
                <w:sz w:val="18"/>
                <w:szCs w:val="18"/>
              </w:rPr>
              <w:t>Результаты мониторинга за 202</w:t>
            </w:r>
            <w:r w:rsidR="00685BB1">
              <w:rPr>
                <w:sz w:val="18"/>
                <w:szCs w:val="18"/>
              </w:rPr>
              <w:t>4</w:t>
            </w:r>
            <w:r w:rsidRPr="00080497">
              <w:rPr>
                <w:sz w:val="18"/>
                <w:szCs w:val="18"/>
              </w:rPr>
              <w:t xml:space="preserve"> год, ежеквартальные за 202</w:t>
            </w:r>
            <w:r w:rsidR="00685BB1">
              <w:rPr>
                <w:sz w:val="18"/>
                <w:szCs w:val="18"/>
              </w:rPr>
              <w:t>5</w:t>
            </w:r>
            <w:r w:rsidRPr="00080497">
              <w:rPr>
                <w:sz w:val="18"/>
                <w:szCs w:val="18"/>
              </w:rPr>
              <w:t xml:space="preserve"> год, размещен</w:t>
            </w:r>
            <w:r>
              <w:rPr>
                <w:sz w:val="18"/>
                <w:szCs w:val="18"/>
              </w:rPr>
              <w:t xml:space="preserve">ы </w:t>
            </w:r>
            <w:r w:rsidRPr="00080497">
              <w:rPr>
                <w:sz w:val="18"/>
                <w:szCs w:val="18"/>
              </w:rPr>
              <w:t xml:space="preserve">на сайте Можгинского района. Формирование планов по решению выявленных проблем. </w:t>
            </w:r>
          </w:p>
          <w:p w:rsidR="00BF20D1" w:rsidRPr="008C0BA1" w:rsidRDefault="00BF20D1" w:rsidP="00685BB1">
            <w:pPr>
              <w:tabs>
                <w:tab w:val="left" w:pos="1258"/>
              </w:tabs>
              <w:jc w:val="both"/>
              <w:rPr>
                <w:sz w:val="18"/>
                <w:szCs w:val="18"/>
              </w:rPr>
            </w:pPr>
            <w:r w:rsidRPr="00080497">
              <w:rPr>
                <w:sz w:val="18"/>
                <w:szCs w:val="18"/>
              </w:rPr>
              <w:t xml:space="preserve">Средний уровень качества финансового менеджмента главных распорядителей средств консолидированного бюджета Можгинского района – </w:t>
            </w:r>
            <w:r w:rsidR="00685BB1">
              <w:rPr>
                <w:sz w:val="18"/>
                <w:szCs w:val="18"/>
              </w:rPr>
              <w:t>86,2</w:t>
            </w:r>
            <w:r w:rsidRPr="00080497">
              <w:rPr>
                <w:sz w:val="18"/>
                <w:szCs w:val="18"/>
              </w:rPr>
              <w:t>%</w:t>
            </w:r>
          </w:p>
        </w:tc>
      </w:tr>
      <w:tr w:rsidR="00BF20D1" w:rsidRPr="001C7181" w:rsidTr="00C46DC7">
        <w:trPr>
          <w:trHeight w:val="20"/>
        </w:trPr>
        <w:tc>
          <w:tcPr>
            <w:tcW w:w="425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2126" w:type="dxa"/>
            <w:shd w:val="clear" w:color="auto" w:fill="auto"/>
            <w:noWrap/>
          </w:tcPr>
          <w:p w:rsidR="00BF20D1" w:rsidRDefault="00BF20D1" w:rsidP="00BF20D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 результатов мониторинга качества финансового менеджмента, </w:t>
            </w:r>
            <w:r>
              <w:rPr>
                <w:sz w:val="20"/>
                <w:szCs w:val="20"/>
              </w:rPr>
              <w:lastRenderedPageBreak/>
              <w:t xml:space="preserve">осуществляемого главными распорядителями средств бюджета Можгинского района, стимулирование главных </w:t>
            </w:r>
            <w:r>
              <w:rPr>
                <w:rFonts w:eastAsia="HiddenHorzOCR"/>
                <w:sz w:val="20"/>
                <w:szCs w:val="20"/>
              </w:rPr>
              <w:t>распорядителей средств бюджета Можгинского района по итогам оценки качества финансового менеджмента</w:t>
            </w:r>
          </w:p>
        </w:tc>
        <w:tc>
          <w:tcPr>
            <w:tcW w:w="1701" w:type="dxa"/>
            <w:shd w:val="clear" w:color="auto" w:fill="auto"/>
            <w:noWrap/>
          </w:tcPr>
          <w:p w:rsidR="00BF20D1" w:rsidRPr="0003000D" w:rsidRDefault="00BF20D1" w:rsidP="00BF20D1">
            <w:pPr>
              <w:jc w:val="center"/>
              <w:rPr>
                <w:sz w:val="20"/>
                <w:szCs w:val="20"/>
              </w:rPr>
            </w:pPr>
            <w:r w:rsidRPr="0003000D">
              <w:rPr>
                <w:sz w:val="20"/>
                <w:szCs w:val="20"/>
              </w:rPr>
              <w:lastRenderedPageBreak/>
              <w:t>Управление финансов Можгинского района</w:t>
            </w:r>
          </w:p>
          <w:p w:rsidR="00BF20D1" w:rsidRPr="00821C3F" w:rsidRDefault="00BF20D1" w:rsidP="00BF20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noWrap/>
          </w:tcPr>
          <w:p w:rsidR="00BF20D1" w:rsidRPr="002C61C9" w:rsidRDefault="00BF20D1" w:rsidP="00C457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Март </w:t>
            </w:r>
            <w:r w:rsidR="00C4579B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noWrap/>
          </w:tcPr>
          <w:p w:rsidR="00BF20D1" w:rsidRPr="002C61C9" w:rsidRDefault="00BF20D1" w:rsidP="00C4579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="00843ED8">
              <w:rPr>
                <w:sz w:val="18"/>
                <w:szCs w:val="18"/>
              </w:rPr>
              <w:t>арт 202</w:t>
            </w:r>
            <w:r w:rsidR="00C4579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BF20D1" w:rsidRPr="00F4370D" w:rsidRDefault="00BF20D1" w:rsidP="00BF20D1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5942FA">
              <w:rPr>
                <w:rFonts w:eastAsia="HiddenHorzOCR"/>
                <w:sz w:val="16"/>
                <w:szCs w:val="16"/>
              </w:rPr>
              <w:t>Рекомендации по повышению качества финансового менеджмента.</w:t>
            </w:r>
          </w:p>
        </w:tc>
        <w:tc>
          <w:tcPr>
            <w:tcW w:w="6237" w:type="dxa"/>
            <w:noWrap/>
          </w:tcPr>
          <w:p w:rsidR="00BF20D1" w:rsidRPr="008C0BA1" w:rsidRDefault="00BF20D1" w:rsidP="00BF20D1">
            <w:pPr>
              <w:tabs>
                <w:tab w:val="left" w:pos="125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Рекомендации доведены</w:t>
            </w:r>
          </w:p>
        </w:tc>
      </w:tr>
      <w:tr w:rsidR="00BF20D1" w:rsidRPr="001C7181" w:rsidTr="00C46DC7">
        <w:trPr>
          <w:trHeight w:val="20"/>
        </w:trPr>
        <w:tc>
          <w:tcPr>
            <w:tcW w:w="425" w:type="dxa"/>
            <w:noWrap/>
          </w:tcPr>
          <w:p w:rsidR="00BF20D1" w:rsidRPr="006E4ED9" w:rsidRDefault="00BF20D1" w:rsidP="00BF20D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BF20D1" w:rsidRPr="006E4ED9" w:rsidRDefault="00BF20D1" w:rsidP="00BF20D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BF20D1" w:rsidRPr="006E4ED9" w:rsidRDefault="00BF20D1" w:rsidP="00BF20D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noWrap/>
          </w:tcPr>
          <w:p w:rsidR="00BF20D1" w:rsidRPr="006E4ED9" w:rsidRDefault="00BF20D1" w:rsidP="00BF20D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126" w:type="dxa"/>
            <w:shd w:val="clear" w:color="auto" w:fill="auto"/>
            <w:noWrap/>
          </w:tcPr>
          <w:p w:rsidR="00BF20D1" w:rsidRDefault="00BF20D1" w:rsidP="00BF20D1">
            <w:pPr>
              <w:autoSpaceDE w:val="0"/>
              <w:autoSpaceDN w:val="0"/>
              <w:adjustRightInd w:val="0"/>
              <w:rPr>
                <w:rFonts w:eastAsia="HiddenHorzOCR"/>
                <w:sz w:val="20"/>
                <w:szCs w:val="20"/>
              </w:rPr>
            </w:pPr>
            <w:r>
              <w:rPr>
                <w:sz w:val="20"/>
                <w:szCs w:val="20"/>
              </w:rPr>
              <w:t>Координация работы и методическая поддержка главных распорядителей средств бюджета Можгинского района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  <w:tc>
          <w:tcPr>
            <w:tcW w:w="1701" w:type="dxa"/>
            <w:shd w:val="clear" w:color="auto" w:fill="auto"/>
            <w:noWrap/>
          </w:tcPr>
          <w:p w:rsidR="00BF20D1" w:rsidRDefault="00BF20D1" w:rsidP="00BF20D1">
            <w:pPr>
              <w:jc w:val="center"/>
            </w:pPr>
            <w:r w:rsidRPr="00E86903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BF20D1" w:rsidRPr="002C61C9" w:rsidRDefault="00BF20D1" w:rsidP="00C4579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BF20D1" w:rsidRPr="002C61C9" w:rsidRDefault="00BF20D1" w:rsidP="00C3566D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BF20D1" w:rsidRPr="005942FA" w:rsidRDefault="00BF20D1" w:rsidP="00BF20D1">
            <w:pPr>
              <w:rPr>
                <w:sz w:val="16"/>
                <w:szCs w:val="16"/>
              </w:rPr>
            </w:pPr>
            <w:r w:rsidRPr="005942FA">
              <w:rPr>
                <w:sz w:val="16"/>
                <w:szCs w:val="16"/>
              </w:rPr>
              <w:t>Проведение совещаний, семинаров, иных мероприятий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  <w:p w:rsidR="00BF20D1" w:rsidRPr="00F4370D" w:rsidRDefault="00BF20D1" w:rsidP="00BF20D1">
            <w:pPr>
              <w:rPr>
                <w:sz w:val="16"/>
                <w:szCs w:val="16"/>
              </w:rPr>
            </w:pPr>
            <w:r w:rsidRPr="005942FA">
              <w:rPr>
                <w:sz w:val="16"/>
                <w:szCs w:val="16"/>
              </w:rPr>
              <w:t>Средний уровень качества финансового менеджмента главных распорядителей средств консолидированного бюджета Можгинского района – не ниже 75%</w:t>
            </w:r>
          </w:p>
        </w:tc>
        <w:tc>
          <w:tcPr>
            <w:tcW w:w="6237" w:type="dxa"/>
            <w:noWrap/>
          </w:tcPr>
          <w:p w:rsidR="00BF20D1" w:rsidRDefault="00BF20D1" w:rsidP="00BF20D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6297A">
              <w:rPr>
                <w:sz w:val="18"/>
                <w:szCs w:val="18"/>
              </w:rPr>
              <w:t xml:space="preserve">В течение года проводилась консультационная работа </w:t>
            </w:r>
          </w:p>
          <w:p w:rsidR="00BF20D1" w:rsidRPr="004B1AD0" w:rsidRDefault="00BF20D1" w:rsidP="00685BB1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030F8B">
              <w:rPr>
                <w:color w:val="000000"/>
                <w:sz w:val="18"/>
                <w:szCs w:val="18"/>
              </w:rPr>
              <w:t>Средний уровень качества финансового менеджмента главных распорядителей средств консолидированного бюджета</w:t>
            </w:r>
            <w:r>
              <w:rPr>
                <w:color w:val="000000"/>
                <w:sz w:val="18"/>
                <w:szCs w:val="18"/>
              </w:rPr>
              <w:t xml:space="preserve"> Можгинского района – не ниже </w:t>
            </w:r>
            <w:r w:rsidR="00685BB1">
              <w:rPr>
                <w:color w:val="000000"/>
                <w:sz w:val="18"/>
                <w:szCs w:val="18"/>
              </w:rPr>
              <w:t>86,2</w:t>
            </w:r>
            <w:r w:rsidRPr="00030F8B">
              <w:rPr>
                <w:color w:val="000000"/>
                <w:sz w:val="18"/>
                <w:szCs w:val="18"/>
              </w:rPr>
              <w:t>%</w:t>
            </w:r>
          </w:p>
        </w:tc>
      </w:tr>
      <w:tr w:rsidR="00BF20D1" w:rsidRPr="001C7181" w:rsidTr="00C46DC7">
        <w:trPr>
          <w:trHeight w:val="20"/>
        </w:trPr>
        <w:tc>
          <w:tcPr>
            <w:tcW w:w="425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2126" w:type="dxa"/>
            <w:shd w:val="clear" w:color="auto" w:fill="auto"/>
            <w:noWrap/>
          </w:tcPr>
          <w:p w:rsidR="00BF20D1" w:rsidRDefault="00BF20D1" w:rsidP="00BF20D1">
            <w:pPr>
              <w:autoSpaceDE w:val="0"/>
              <w:autoSpaceDN w:val="0"/>
              <w:adjustRightInd w:val="0"/>
              <w:rPr>
                <w:rFonts w:eastAsia="HiddenHorzOCR"/>
                <w:sz w:val="20"/>
                <w:szCs w:val="20"/>
              </w:rPr>
            </w:pPr>
            <w:r>
              <w:rPr>
                <w:rFonts w:eastAsia="HiddenHorzOCR"/>
                <w:sz w:val="20"/>
                <w:szCs w:val="20"/>
              </w:rPr>
              <w:t>Оптимизация сети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</w:tcPr>
          <w:p w:rsidR="00BF20D1" w:rsidRPr="00821C3F" w:rsidRDefault="00BF20D1" w:rsidP="00BF20D1">
            <w:pPr>
              <w:jc w:val="center"/>
              <w:rPr>
                <w:sz w:val="20"/>
                <w:szCs w:val="20"/>
              </w:rPr>
            </w:pPr>
            <w:r w:rsidRPr="0003000D">
              <w:rPr>
                <w:sz w:val="20"/>
                <w:szCs w:val="20"/>
              </w:rPr>
              <w:t xml:space="preserve">Структурные подразделения Администрации Можгинского района </w:t>
            </w:r>
          </w:p>
        </w:tc>
        <w:tc>
          <w:tcPr>
            <w:tcW w:w="851" w:type="dxa"/>
            <w:noWrap/>
          </w:tcPr>
          <w:p w:rsidR="00BF20D1" w:rsidRPr="002C61C9" w:rsidRDefault="00BF20D1" w:rsidP="00C4579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BF20D1" w:rsidRPr="00CA6296" w:rsidRDefault="00BF20D1" w:rsidP="00C4579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CA6296">
              <w:rPr>
                <w:sz w:val="18"/>
                <w:szCs w:val="18"/>
              </w:rPr>
              <w:t>в течение 202</w:t>
            </w:r>
            <w:r w:rsidR="00C4579B">
              <w:rPr>
                <w:sz w:val="18"/>
                <w:szCs w:val="18"/>
              </w:rPr>
              <w:t>5</w:t>
            </w:r>
            <w:r w:rsidRPr="00CA6296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BF20D1" w:rsidRPr="00CA6296" w:rsidRDefault="00BF20D1" w:rsidP="00BF20D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A6296">
              <w:rPr>
                <w:sz w:val="18"/>
                <w:szCs w:val="18"/>
              </w:rPr>
              <w:t>Ликвидация или преобразование муниципальных учреждений, не оказывающих услуги, непосредственно направленные на реализацию полномочий органов местного самоуправления, а также не соответствующий профилю органа, осуществляющего функции и полномочия учредителя. Изменения типа бюджетных и автономных учреждений, оказывающих услуги в интересах органов местного самоуправления, на тип казенного учреждения либо их ликвидация</w:t>
            </w:r>
          </w:p>
        </w:tc>
        <w:tc>
          <w:tcPr>
            <w:tcW w:w="6237" w:type="dxa"/>
            <w:noWrap/>
          </w:tcPr>
          <w:p w:rsidR="00CA6296" w:rsidRPr="00CA6296" w:rsidRDefault="00B558DF" w:rsidP="00BF20D1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проводилась</w:t>
            </w:r>
          </w:p>
        </w:tc>
      </w:tr>
      <w:tr w:rsidR="00BF20D1" w:rsidRPr="001C7181" w:rsidTr="00C46DC7">
        <w:trPr>
          <w:trHeight w:val="20"/>
        </w:trPr>
        <w:tc>
          <w:tcPr>
            <w:tcW w:w="425" w:type="dxa"/>
            <w:noWrap/>
          </w:tcPr>
          <w:p w:rsidR="00BF20D1" w:rsidRPr="002C001E" w:rsidRDefault="00BF20D1" w:rsidP="00BF20D1">
            <w:pPr>
              <w:rPr>
                <w:b/>
                <w:sz w:val="18"/>
                <w:szCs w:val="18"/>
              </w:rPr>
            </w:pPr>
            <w:r w:rsidRPr="002C001E">
              <w:rPr>
                <w:b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BF20D1" w:rsidRPr="002C001E" w:rsidRDefault="00BF20D1" w:rsidP="00BF20D1">
            <w:pPr>
              <w:jc w:val="center"/>
              <w:rPr>
                <w:b/>
                <w:sz w:val="18"/>
                <w:szCs w:val="18"/>
              </w:rPr>
            </w:pPr>
            <w:r w:rsidRPr="002C001E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BF20D1" w:rsidRPr="002C001E" w:rsidRDefault="00BF20D1" w:rsidP="00BF20D1">
            <w:pPr>
              <w:rPr>
                <w:b/>
                <w:sz w:val="18"/>
                <w:szCs w:val="18"/>
              </w:rPr>
            </w:pPr>
            <w:r w:rsidRPr="002C001E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25" w:type="dxa"/>
            <w:noWrap/>
          </w:tcPr>
          <w:p w:rsidR="00BF20D1" w:rsidRPr="002C001E" w:rsidRDefault="00BF20D1" w:rsidP="00BF20D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BF20D1" w:rsidRPr="002C001E" w:rsidRDefault="00BF20D1" w:rsidP="00BF20D1">
            <w:pPr>
              <w:rPr>
                <w:b/>
                <w:sz w:val="18"/>
                <w:szCs w:val="18"/>
              </w:rPr>
            </w:pPr>
            <w:r w:rsidRPr="002C001E">
              <w:rPr>
                <w:b/>
                <w:sz w:val="18"/>
                <w:szCs w:val="18"/>
              </w:rPr>
              <w:t>Развитие инициативного бюджетирования</w:t>
            </w:r>
          </w:p>
        </w:tc>
        <w:tc>
          <w:tcPr>
            <w:tcW w:w="1701" w:type="dxa"/>
            <w:noWrap/>
          </w:tcPr>
          <w:p w:rsidR="00BF20D1" w:rsidRPr="002C001E" w:rsidRDefault="00BF20D1" w:rsidP="00BF20D1">
            <w:pPr>
              <w:jc w:val="center"/>
              <w:rPr>
                <w:b/>
                <w:sz w:val="16"/>
                <w:szCs w:val="16"/>
              </w:rPr>
            </w:pPr>
            <w:r w:rsidRPr="002C001E">
              <w:rPr>
                <w:b/>
                <w:sz w:val="16"/>
                <w:szCs w:val="16"/>
              </w:rPr>
              <w:t>Управление финансов Можгинского района</w:t>
            </w:r>
          </w:p>
          <w:p w:rsidR="00BF20D1" w:rsidRPr="002C001E" w:rsidRDefault="00BF20D1" w:rsidP="00BF20D1">
            <w:pPr>
              <w:jc w:val="center"/>
              <w:rPr>
                <w:b/>
                <w:sz w:val="16"/>
                <w:szCs w:val="16"/>
              </w:rPr>
            </w:pPr>
            <w:r w:rsidRPr="002C001E">
              <w:rPr>
                <w:b/>
                <w:sz w:val="16"/>
                <w:szCs w:val="16"/>
              </w:rPr>
              <w:t xml:space="preserve"> </w:t>
            </w:r>
          </w:p>
          <w:p w:rsidR="00BF20D1" w:rsidRPr="002C001E" w:rsidRDefault="00BF20D1" w:rsidP="00BF20D1">
            <w:pPr>
              <w:jc w:val="center"/>
              <w:rPr>
                <w:b/>
                <w:sz w:val="16"/>
                <w:szCs w:val="16"/>
              </w:rPr>
            </w:pPr>
            <w:r w:rsidRPr="002C001E">
              <w:rPr>
                <w:b/>
                <w:sz w:val="16"/>
                <w:szCs w:val="16"/>
              </w:rPr>
              <w:t>Структурные подразделения Администрации Можгинского района</w:t>
            </w:r>
          </w:p>
          <w:p w:rsidR="00BF20D1" w:rsidRPr="002C001E" w:rsidRDefault="00BF20D1" w:rsidP="00BF20D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noWrap/>
          </w:tcPr>
          <w:p w:rsidR="00BF20D1" w:rsidRPr="002C61C9" w:rsidRDefault="00BF20D1" w:rsidP="00C4579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5408D1"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BF20D1" w:rsidRPr="002C61C9" w:rsidRDefault="00BF20D1" w:rsidP="00C4579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5408D1"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BF20D1" w:rsidRPr="002C001E" w:rsidRDefault="00BF20D1" w:rsidP="00BF20D1">
            <w:pPr>
              <w:rPr>
                <w:b/>
                <w:sz w:val="18"/>
                <w:szCs w:val="18"/>
              </w:rPr>
            </w:pPr>
          </w:p>
        </w:tc>
        <w:tc>
          <w:tcPr>
            <w:tcW w:w="6237" w:type="dxa"/>
            <w:noWrap/>
          </w:tcPr>
          <w:p w:rsidR="00BF20D1" w:rsidRPr="003F4242" w:rsidRDefault="00BF20D1" w:rsidP="00BF20D1">
            <w:pPr>
              <w:rPr>
                <w:sz w:val="18"/>
                <w:szCs w:val="18"/>
              </w:rPr>
            </w:pPr>
          </w:p>
        </w:tc>
      </w:tr>
      <w:tr w:rsidR="00BF20D1" w:rsidRPr="001C7181" w:rsidTr="00C46DC7">
        <w:trPr>
          <w:trHeight w:val="20"/>
        </w:trPr>
        <w:tc>
          <w:tcPr>
            <w:tcW w:w="425" w:type="dxa"/>
            <w:noWrap/>
          </w:tcPr>
          <w:p w:rsidR="00BF20D1" w:rsidRPr="003F4242" w:rsidRDefault="00BF20D1" w:rsidP="00BF20D1">
            <w:pPr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BF20D1" w:rsidRPr="003F4242" w:rsidRDefault="00BF20D1" w:rsidP="00BF20D1">
            <w:pPr>
              <w:jc w:val="center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BF20D1" w:rsidRPr="003F4242" w:rsidRDefault="00BF20D1" w:rsidP="00BF20D1">
            <w:pPr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12</w:t>
            </w:r>
          </w:p>
        </w:tc>
        <w:tc>
          <w:tcPr>
            <w:tcW w:w="425" w:type="dxa"/>
            <w:noWrap/>
          </w:tcPr>
          <w:p w:rsidR="00BF20D1" w:rsidRPr="003F4242" w:rsidRDefault="00BF20D1" w:rsidP="00BF20D1">
            <w:pPr>
              <w:jc w:val="center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1</w:t>
            </w:r>
          </w:p>
        </w:tc>
        <w:tc>
          <w:tcPr>
            <w:tcW w:w="2126" w:type="dxa"/>
            <w:noWrap/>
          </w:tcPr>
          <w:p w:rsidR="00BF20D1" w:rsidRPr="003F4242" w:rsidRDefault="00BF20D1" w:rsidP="00BF20D1">
            <w:pPr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Мероприятия по сопровождению инициативного бюджетирования</w:t>
            </w:r>
          </w:p>
        </w:tc>
        <w:tc>
          <w:tcPr>
            <w:tcW w:w="1701" w:type="dxa"/>
            <w:noWrap/>
          </w:tcPr>
          <w:p w:rsidR="00BF20D1" w:rsidRPr="0003000D" w:rsidRDefault="00BF20D1" w:rsidP="00BF20D1">
            <w:pPr>
              <w:jc w:val="center"/>
              <w:rPr>
                <w:sz w:val="16"/>
                <w:szCs w:val="16"/>
              </w:rPr>
            </w:pPr>
            <w:r w:rsidRPr="0003000D">
              <w:rPr>
                <w:sz w:val="16"/>
                <w:szCs w:val="16"/>
              </w:rPr>
              <w:t>Управление финансов Можгинского района</w:t>
            </w:r>
          </w:p>
          <w:p w:rsidR="00BF20D1" w:rsidRPr="004D63AE" w:rsidRDefault="00BF20D1" w:rsidP="00BF20D1">
            <w:pPr>
              <w:jc w:val="center"/>
              <w:rPr>
                <w:sz w:val="16"/>
                <w:szCs w:val="16"/>
              </w:rPr>
            </w:pPr>
            <w:r w:rsidRPr="0003000D">
              <w:rPr>
                <w:sz w:val="16"/>
                <w:szCs w:val="16"/>
              </w:rPr>
              <w:t xml:space="preserve"> </w:t>
            </w:r>
          </w:p>
          <w:p w:rsidR="00BF20D1" w:rsidRDefault="00BF20D1" w:rsidP="00BF20D1">
            <w:pPr>
              <w:jc w:val="center"/>
              <w:rPr>
                <w:sz w:val="16"/>
                <w:szCs w:val="16"/>
              </w:rPr>
            </w:pPr>
            <w:r w:rsidRPr="004D63AE">
              <w:rPr>
                <w:sz w:val="16"/>
                <w:szCs w:val="16"/>
              </w:rPr>
              <w:t>Структурные подразделения Администрации Можгинск</w:t>
            </w:r>
            <w:r>
              <w:rPr>
                <w:sz w:val="16"/>
                <w:szCs w:val="16"/>
              </w:rPr>
              <w:t>ого района</w:t>
            </w:r>
          </w:p>
          <w:p w:rsidR="00BF20D1" w:rsidRPr="003F4242" w:rsidRDefault="00BF20D1" w:rsidP="00BF20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noWrap/>
          </w:tcPr>
          <w:p w:rsidR="00BF20D1" w:rsidRPr="002C61C9" w:rsidRDefault="00BF20D1" w:rsidP="00C4579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BF20D1" w:rsidRPr="002C61C9" w:rsidRDefault="00BF20D1" w:rsidP="00C4579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BF20D1" w:rsidRPr="003F4242" w:rsidRDefault="00BF20D1" w:rsidP="00BF20D1">
            <w:pPr>
              <w:rPr>
                <w:sz w:val="18"/>
                <w:szCs w:val="18"/>
              </w:rPr>
            </w:pPr>
            <w:r w:rsidRPr="005942FA">
              <w:rPr>
                <w:sz w:val="18"/>
                <w:szCs w:val="18"/>
              </w:rPr>
              <w:t xml:space="preserve">Содействие внедрению принципов инициативного бюджетирования </w:t>
            </w:r>
          </w:p>
        </w:tc>
        <w:tc>
          <w:tcPr>
            <w:tcW w:w="6237" w:type="dxa"/>
            <w:noWrap/>
          </w:tcPr>
          <w:p w:rsidR="00BF20D1" w:rsidRPr="003F4242" w:rsidRDefault="00957B6E" w:rsidP="00C35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202</w:t>
            </w:r>
            <w:r w:rsidR="00685BB1">
              <w:rPr>
                <w:sz w:val="18"/>
                <w:szCs w:val="18"/>
              </w:rPr>
              <w:t>5</w:t>
            </w:r>
            <w:r w:rsidR="00BF20D1">
              <w:rPr>
                <w:sz w:val="18"/>
                <w:szCs w:val="18"/>
              </w:rPr>
              <w:t xml:space="preserve"> года контролировались расходы по реализации проектов инициативного бюджетирования, составлялись отчеты</w:t>
            </w:r>
          </w:p>
        </w:tc>
      </w:tr>
      <w:tr w:rsidR="00BF20D1" w:rsidRPr="001C7181" w:rsidTr="00C46DC7">
        <w:trPr>
          <w:trHeight w:val="20"/>
        </w:trPr>
        <w:tc>
          <w:tcPr>
            <w:tcW w:w="425" w:type="dxa"/>
            <w:noWrap/>
          </w:tcPr>
          <w:p w:rsidR="00BF20D1" w:rsidRPr="003F4242" w:rsidRDefault="00BF20D1" w:rsidP="00BF20D1">
            <w:pPr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BF20D1" w:rsidRPr="003F4242" w:rsidRDefault="00BF20D1" w:rsidP="00BF20D1">
            <w:pPr>
              <w:jc w:val="center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BF20D1" w:rsidRPr="003F4242" w:rsidRDefault="00BF20D1" w:rsidP="00BF20D1">
            <w:pPr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12</w:t>
            </w:r>
          </w:p>
        </w:tc>
        <w:tc>
          <w:tcPr>
            <w:tcW w:w="425" w:type="dxa"/>
            <w:noWrap/>
          </w:tcPr>
          <w:p w:rsidR="00BF20D1" w:rsidRPr="003F4242" w:rsidRDefault="00BF20D1" w:rsidP="00BF20D1">
            <w:pPr>
              <w:jc w:val="center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2</w:t>
            </w:r>
          </w:p>
        </w:tc>
        <w:tc>
          <w:tcPr>
            <w:tcW w:w="2126" w:type="dxa"/>
            <w:noWrap/>
          </w:tcPr>
          <w:p w:rsidR="00BF20D1" w:rsidRDefault="00BF20D1" w:rsidP="00BF20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в Можгинском районе</w:t>
            </w:r>
            <w:r w:rsidRPr="003253A6">
              <w:rPr>
                <w:sz w:val="20"/>
                <w:szCs w:val="20"/>
              </w:rPr>
              <w:t xml:space="preserve"> проектов развития общественной инфраструктуры, основанных на местных инициативах</w:t>
            </w:r>
          </w:p>
        </w:tc>
        <w:tc>
          <w:tcPr>
            <w:tcW w:w="1701" w:type="dxa"/>
            <w:noWrap/>
          </w:tcPr>
          <w:p w:rsidR="00BF20D1" w:rsidRPr="0003000D" w:rsidRDefault="00BF20D1" w:rsidP="00BF20D1">
            <w:pPr>
              <w:jc w:val="center"/>
              <w:rPr>
                <w:sz w:val="16"/>
                <w:szCs w:val="16"/>
              </w:rPr>
            </w:pPr>
            <w:r w:rsidRPr="0003000D">
              <w:rPr>
                <w:sz w:val="16"/>
                <w:szCs w:val="16"/>
              </w:rPr>
              <w:t>Управление финансов Можгинского района</w:t>
            </w:r>
          </w:p>
          <w:p w:rsidR="00BF20D1" w:rsidRPr="0003000D" w:rsidRDefault="00BF20D1" w:rsidP="00BF20D1">
            <w:pPr>
              <w:jc w:val="center"/>
              <w:rPr>
                <w:sz w:val="16"/>
                <w:szCs w:val="16"/>
              </w:rPr>
            </w:pPr>
            <w:r w:rsidRPr="0003000D">
              <w:rPr>
                <w:sz w:val="16"/>
                <w:szCs w:val="16"/>
              </w:rPr>
              <w:t xml:space="preserve"> </w:t>
            </w:r>
          </w:p>
          <w:p w:rsidR="00BF20D1" w:rsidRPr="0003000D" w:rsidRDefault="00BF20D1" w:rsidP="00BF20D1">
            <w:pPr>
              <w:jc w:val="center"/>
              <w:rPr>
                <w:sz w:val="16"/>
                <w:szCs w:val="16"/>
              </w:rPr>
            </w:pPr>
            <w:r w:rsidRPr="0003000D">
              <w:rPr>
                <w:sz w:val="16"/>
                <w:szCs w:val="16"/>
              </w:rPr>
              <w:t>Структурные подразделения Администрации Можгинского района</w:t>
            </w:r>
          </w:p>
          <w:p w:rsidR="00BF20D1" w:rsidRPr="00943BFB" w:rsidRDefault="00BF20D1" w:rsidP="00BF20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noWrap/>
          </w:tcPr>
          <w:p w:rsidR="00BF20D1" w:rsidRPr="002C61C9" w:rsidRDefault="00BF20D1" w:rsidP="00C4579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BF20D1" w:rsidRPr="002C61C9" w:rsidRDefault="00BF20D1" w:rsidP="00C4579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BF20D1" w:rsidRDefault="00BF20D1" w:rsidP="00BF20D1">
            <w:pPr>
              <w:rPr>
                <w:sz w:val="18"/>
                <w:szCs w:val="18"/>
              </w:rPr>
            </w:pPr>
            <w:r w:rsidRPr="005942FA">
              <w:rPr>
                <w:sz w:val="18"/>
                <w:szCs w:val="18"/>
              </w:rPr>
              <w:t>Расширение практики общественного участия в управлении муниципальными финансами. Сопровождение проектов- победителей в региональном конкурсе «Наша инициатива».</w:t>
            </w:r>
          </w:p>
          <w:p w:rsidR="00BF20D1" w:rsidRDefault="00BF20D1" w:rsidP="00BF20D1">
            <w:pPr>
              <w:rPr>
                <w:sz w:val="18"/>
                <w:szCs w:val="18"/>
              </w:rPr>
            </w:pPr>
            <w:r w:rsidRPr="002C001E">
              <w:rPr>
                <w:sz w:val="18"/>
                <w:szCs w:val="18"/>
              </w:rPr>
              <w:t>Доля проектов- победителей в общем количестве заявок на конкурсный отбор проектов развития общественной инфраструктуры, основанных на местных инициативах- не менее 90%</w:t>
            </w:r>
          </w:p>
          <w:p w:rsidR="00BF20D1" w:rsidRPr="003F4242" w:rsidRDefault="00BF20D1" w:rsidP="00BF20D1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  <w:noWrap/>
          </w:tcPr>
          <w:p w:rsidR="00BF20D1" w:rsidRDefault="00957B6E" w:rsidP="00BF20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в 202</w:t>
            </w:r>
            <w:r w:rsidR="00685BB1">
              <w:rPr>
                <w:sz w:val="18"/>
                <w:szCs w:val="18"/>
              </w:rPr>
              <w:t>5</w:t>
            </w:r>
            <w:r w:rsidR="00BF20D1">
              <w:rPr>
                <w:sz w:val="18"/>
                <w:szCs w:val="18"/>
              </w:rPr>
              <w:t xml:space="preserve"> году реализовано</w:t>
            </w:r>
            <w:r w:rsidR="00BF20D1" w:rsidRPr="003F4242">
              <w:rPr>
                <w:sz w:val="18"/>
                <w:szCs w:val="18"/>
              </w:rPr>
              <w:t xml:space="preserve"> </w:t>
            </w:r>
            <w:r w:rsidR="00BF20D1">
              <w:rPr>
                <w:sz w:val="18"/>
                <w:szCs w:val="18"/>
              </w:rPr>
              <w:t xml:space="preserve">в </w:t>
            </w:r>
            <w:r w:rsidR="00BF20D1" w:rsidRPr="003F4242">
              <w:rPr>
                <w:sz w:val="18"/>
                <w:szCs w:val="18"/>
              </w:rPr>
              <w:t>региональном конкурсе «Наша инициатива»</w:t>
            </w:r>
            <w:r>
              <w:rPr>
                <w:sz w:val="18"/>
                <w:szCs w:val="18"/>
              </w:rPr>
              <w:t xml:space="preserve"> </w:t>
            </w:r>
            <w:r w:rsidR="000F5191">
              <w:rPr>
                <w:sz w:val="18"/>
                <w:szCs w:val="18"/>
              </w:rPr>
              <w:t>16</w:t>
            </w:r>
            <w:r w:rsidR="00BF20D1">
              <w:rPr>
                <w:sz w:val="18"/>
                <w:szCs w:val="18"/>
              </w:rPr>
              <w:t xml:space="preserve"> проектов, на общую сумму </w:t>
            </w:r>
            <w:r w:rsidR="000F5191">
              <w:rPr>
                <w:sz w:val="18"/>
                <w:szCs w:val="18"/>
              </w:rPr>
              <w:t>14,7</w:t>
            </w:r>
            <w:r w:rsidR="00BF20D1">
              <w:rPr>
                <w:sz w:val="18"/>
                <w:szCs w:val="18"/>
              </w:rPr>
              <w:t>млн.рублей.</w:t>
            </w:r>
          </w:p>
          <w:p w:rsidR="00BF20D1" w:rsidRPr="003F4242" w:rsidRDefault="00BF20D1" w:rsidP="00E23753">
            <w:pPr>
              <w:rPr>
                <w:sz w:val="18"/>
                <w:szCs w:val="18"/>
              </w:rPr>
            </w:pPr>
            <w:r w:rsidRPr="00E3104E">
              <w:rPr>
                <w:sz w:val="18"/>
                <w:szCs w:val="18"/>
              </w:rPr>
              <w:t>Доля проектов- победителей в общем количестве заявок на конкурсный отбор проектов развития общественной инфраструктуры, основанных на местных инициативах</w:t>
            </w:r>
            <w:r>
              <w:rPr>
                <w:sz w:val="18"/>
                <w:szCs w:val="18"/>
              </w:rPr>
              <w:t xml:space="preserve">- </w:t>
            </w:r>
            <w:r w:rsidR="00E23753">
              <w:rPr>
                <w:sz w:val="18"/>
                <w:szCs w:val="18"/>
              </w:rPr>
              <w:t>96,9</w:t>
            </w:r>
            <w:r>
              <w:rPr>
                <w:sz w:val="18"/>
                <w:szCs w:val="18"/>
              </w:rPr>
              <w:t>%</w:t>
            </w:r>
          </w:p>
        </w:tc>
      </w:tr>
      <w:tr w:rsidR="00BF20D1" w:rsidRPr="001C7181" w:rsidTr="00C46DC7">
        <w:trPr>
          <w:trHeight w:val="20"/>
        </w:trPr>
        <w:tc>
          <w:tcPr>
            <w:tcW w:w="425" w:type="dxa"/>
            <w:noWrap/>
          </w:tcPr>
          <w:p w:rsidR="00BF20D1" w:rsidRDefault="00BF20D1" w:rsidP="00BF20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noWrap/>
          </w:tcPr>
          <w:p w:rsidR="00BF20D1" w:rsidRDefault="00BF20D1" w:rsidP="00BF20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595959"/>
            </w:tcBorders>
            <w:noWrap/>
          </w:tcPr>
          <w:p w:rsidR="00BF20D1" w:rsidRPr="00B45B03" w:rsidRDefault="00BF20D1" w:rsidP="00BF20D1">
            <w:pPr>
              <w:rPr>
                <w:sz w:val="20"/>
                <w:szCs w:val="20"/>
              </w:rPr>
            </w:pPr>
            <w:r w:rsidRPr="003253A6">
              <w:rPr>
                <w:sz w:val="20"/>
                <w:szCs w:val="20"/>
              </w:rPr>
              <w:t>Реализация молодежного инициативного бюджетирования</w:t>
            </w:r>
          </w:p>
        </w:tc>
        <w:tc>
          <w:tcPr>
            <w:tcW w:w="1701" w:type="dxa"/>
            <w:tcBorders>
              <w:bottom w:val="single" w:sz="4" w:space="0" w:color="595959"/>
            </w:tcBorders>
            <w:noWrap/>
          </w:tcPr>
          <w:p w:rsidR="00BF20D1" w:rsidRPr="0003000D" w:rsidRDefault="00BF20D1" w:rsidP="00BF20D1">
            <w:pPr>
              <w:jc w:val="center"/>
              <w:rPr>
                <w:sz w:val="16"/>
                <w:szCs w:val="16"/>
              </w:rPr>
            </w:pPr>
            <w:r w:rsidRPr="0003000D">
              <w:rPr>
                <w:sz w:val="16"/>
                <w:szCs w:val="16"/>
              </w:rPr>
              <w:t>Управление финансов Можгинского района</w:t>
            </w:r>
          </w:p>
          <w:p w:rsidR="00BF20D1" w:rsidRPr="0003000D" w:rsidRDefault="00BF20D1" w:rsidP="00BF20D1">
            <w:pPr>
              <w:jc w:val="center"/>
              <w:rPr>
                <w:sz w:val="16"/>
                <w:szCs w:val="16"/>
              </w:rPr>
            </w:pPr>
            <w:r w:rsidRPr="0003000D">
              <w:rPr>
                <w:sz w:val="16"/>
                <w:szCs w:val="16"/>
              </w:rPr>
              <w:t>Структурные подразделения Администрации Можгинского района</w:t>
            </w:r>
          </w:p>
          <w:p w:rsidR="00BF20D1" w:rsidRPr="00943BFB" w:rsidRDefault="00BF20D1" w:rsidP="00BF20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noWrap/>
          </w:tcPr>
          <w:p w:rsidR="00BF20D1" w:rsidRPr="002C61C9" w:rsidRDefault="00BF20D1" w:rsidP="00C4579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FC494A"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BF20D1" w:rsidRPr="002C61C9" w:rsidRDefault="00BF20D1" w:rsidP="00C4579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FC494A"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BF20D1" w:rsidRPr="005E1750" w:rsidRDefault="00BF20D1" w:rsidP="00BF20D1">
            <w:pPr>
              <w:rPr>
                <w:sz w:val="18"/>
                <w:szCs w:val="18"/>
              </w:rPr>
            </w:pPr>
            <w:r w:rsidRPr="005942FA">
              <w:rPr>
                <w:sz w:val="18"/>
                <w:szCs w:val="18"/>
              </w:rPr>
              <w:t>Расширение практики общественного участия в управлении муниципальными финансами. Сопровождение проектов- победителей в региональном конкурсе «Атмосфера».</w:t>
            </w:r>
          </w:p>
        </w:tc>
        <w:tc>
          <w:tcPr>
            <w:tcW w:w="6237" w:type="dxa"/>
            <w:noWrap/>
          </w:tcPr>
          <w:p w:rsidR="00BF20D1" w:rsidRPr="005E1750" w:rsidRDefault="00BF20D1" w:rsidP="002971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реализовано</w:t>
            </w:r>
            <w:r w:rsidRPr="003F424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в </w:t>
            </w:r>
            <w:r w:rsidRPr="003F4242">
              <w:rPr>
                <w:sz w:val="18"/>
                <w:szCs w:val="18"/>
              </w:rPr>
              <w:t>региональном конкурсе «</w:t>
            </w:r>
            <w:r>
              <w:rPr>
                <w:sz w:val="18"/>
                <w:szCs w:val="18"/>
              </w:rPr>
              <w:t>Атмосфера</w:t>
            </w:r>
            <w:r w:rsidRPr="003F4242">
              <w:rPr>
                <w:sz w:val="18"/>
                <w:szCs w:val="18"/>
              </w:rPr>
              <w:t>»</w:t>
            </w:r>
            <w:r w:rsidR="005D3333">
              <w:rPr>
                <w:sz w:val="18"/>
                <w:szCs w:val="18"/>
              </w:rPr>
              <w:t xml:space="preserve"> </w:t>
            </w:r>
            <w:r w:rsidR="0029713C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 xml:space="preserve"> проект</w:t>
            </w:r>
            <w:r w:rsidR="005D3333">
              <w:rPr>
                <w:sz w:val="18"/>
                <w:szCs w:val="18"/>
              </w:rPr>
              <w:t>ов</w:t>
            </w:r>
            <w:r>
              <w:rPr>
                <w:sz w:val="18"/>
                <w:szCs w:val="18"/>
              </w:rPr>
              <w:t xml:space="preserve">, на общую сумму </w:t>
            </w:r>
            <w:r w:rsidR="005D3333">
              <w:rPr>
                <w:sz w:val="18"/>
                <w:szCs w:val="18"/>
              </w:rPr>
              <w:t>2,</w:t>
            </w:r>
            <w:r w:rsidR="0029713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млн.рублей </w:t>
            </w:r>
          </w:p>
        </w:tc>
      </w:tr>
      <w:tr w:rsidR="00FC494A" w:rsidRPr="001C7181" w:rsidTr="00C46DC7">
        <w:trPr>
          <w:trHeight w:val="20"/>
        </w:trPr>
        <w:tc>
          <w:tcPr>
            <w:tcW w:w="425" w:type="dxa"/>
            <w:noWrap/>
          </w:tcPr>
          <w:p w:rsidR="00FC494A" w:rsidRDefault="00FC494A" w:rsidP="00FC49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noWrap/>
          </w:tcPr>
          <w:p w:rsidR="00FC494A" w:rsidRDefault="00FC494A" w:rsidP="00FC49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noWrap/>
          </w:tcPr>
          <w:p w:rsidR="00FC494A" w:rsidRDefault="00FC494A" w:rsidP="00FC49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noWrap/>
          </w:tcPr>
          <w:p w:rsidR="00FC494A" w:rsidRDefault="00FC494A" w:rsidP="00FC49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bottom w:val="single" w:sz="4" w:space="0" w:color="595959"/>
            </w:tcBorders>
            <w:noWrap/>
          </w:tcPr>
          <w:p w:rsidR="00FC494A" w:rsidRPr="003253A6" w:rsidRDefault="000C2AC0" w:rsidP="00FC494A">
            <w:pPr>
              <w:rPr>
                <w:sz w:val="20"/>
                <w:szCs w:val="20"/>
              </w:rPr>
            </w:pPr>
            <w:r w:rsidRPr="000C2AC0">
              <w:rPr>
                <w:sz w:val="20"/>
                <w:szCs w:val="20"/>
              </w:rPr>
              <w:t>Реализация проектов инициативного бюджетирования, выдвигаемых лицами с инвалидностью</w:t>
            </w:r>
          </w:p>
        </w:tc>
        <w:tc>
          <w:tcPr>
            <w:tcW w:w="1701" w:type="dxa"/>
            <w:tcBorders>
              <w:bottom w:val="single" w:sz="4" w:space="0" w:color="595959"/>
            </w:tcBorders>
            <w:noWrap/>
          </w:tcPr>
          <w:p w:rsidR="00FC494A" w:rsidRPr="0003000D" w:rsidRDefault="00FC494A" w:rsidP="00FC494A">
            <w:pPr>
              <w:jc w:val="center"/>
              <w:rPr>
                <w:sz w:val="16"/>
                <w:szCs w:val="16"/>
              </w:rPr>
            </w:pPr>
            <w:r w:rsidRPr="0003000D">
              <w:rPr>
                <w:sz w:val="16"/>
                <w:szCs w:val="16"/>
              </w:rPr>
              <w:t>Управление финансов Можгинского района</w:t>
            </w:r>
          </w:p>
          <w:p w:rsidR="00FC494A" w:rsidRPr="0003000D" w:rsidRDefault="00FC494A" w:rsidP="00FC494A">
            <w:pPr>
              <w:jc w:val="center"/>
              <w:rPr>
                <w:sz w:val="16"/>
                <w:szCs w:val="16"/>
              </w:rPr>
            </w:pPr>
            <w:r w:rsidRPr="0003000D">
              <w:rPr>
                <w:sz w:val="16"/>
                <w:szCs w:val="16"/>
              </w:rPr>
              <w:t>Структурные подразделения Администрации Можгинского района</w:t>
            </w:r>
          </w:p>
          <w:p w:rsidR="00FC494A" w:rsidRPr="00943BFB" w:rsidRDefault="00FC494A" w:rsidP="00FC494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noWrap/>
          </w:tcPr>
          <w:p w:rsidR="00FC494A" w:rsidRPr="002C61C9" w:rsidRDefault="00FC494A" w:rsidP="00C4579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FC494A" w:rsidRPr="002C61C9" w:rsidRDefault="00FC494A" w:rsidP="00C4579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FC494A" w:rsidRPr="005E1750" w:rsidRDefault="00FC494A" w:rsidP="00FC494A">
            <w:pPr>
              <w:rPr>
                <w:sz w:val="18"/>
                <w:szCs w:val="18"/>
              </w:rPr>
            </w:pPr>
            <w:r w:rsidRPr="005942FA">
              <w:rPr>
                <w:sz w:val="18"/>
                <w:szCs w:val="18"/>
              </w:rPr>
              <w:t>Расширение практики общественного участия в управлении муниципальными финансами. Сопровождение проектов- победителей в региональном конкурсе «</w:t>
            </w:r>
            <w:r>
              <w:rPr>
                <w:sz w:val="18"/>
                <w:szCs w:val="18"/>
              </w:rPr>
              <w:t>Без границ</w:t>
            </w:r>
            <w:r w:rsidRPr="005942FA">
              <w:rPr>
                <w:sz w:val="18"/>
                <w:szCs w:val="18"/>
              </w:rPr>
              <w:t>».</w:t>
            </w:r>
          </w:p>
        </w:tc>
        <w:tc>
          <w:tcPr>
            <w:tcW w:w="6237" w:type="dxa"/>
            <w:noWrap/>
          </w:tcPr>
          <w:p w:rsidR="00FC494A" w:rsidRDefault="002C2A68" w:rsidP="002971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реализовано</w:t>
            </w:r>
            <w:r w:rsidRPr="003F424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в </w:t>
            </w:r>
            <w:r w:rsidRPr="003F4242">
              <w:rPr>
                <w:sz w:val="18"/>
                <w:szCs w:val="18"/>
              </w:rPr>
              <w:t>региональном конкурсе «</w:t>
            </w:r>
            <w:r>
              <w:rPr>
                <w:sz w:val="18"/>
                <w:szCs w:val="18"/>
              </w:rPr>
              <w:t>Без границ</w:t>
            </w:r>
            <w:r w:rsidRPr="003F4242"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 xml:space="preserve"> </w:t>
            </w:r>
            <w:r w:rsidR="0029713C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 xml:space="preserve"> проект</w:t>
            </w:r>
            <w:r w:rsidR="003D1CDC">
              <w:rPr>
                <w:sz w:val="18"/>
                <w:szCs w:val="18"/>
              </w:rPr>
              <w:t>ов</w:t>
            </w:r>
            <w:r>
              <w:rPr>
                <w:sz w:val="18"/>
                <w:szCs w:val="18"/>
              </w:rPr>
              <w:t xml:space="preserve">, на общую сумму </w:t>
            </w:r>
            <w:r w:rsidR="0029713C">
              <w:rPr>
                <w:sz w:val="18"/>
                <w:szCs w:val="18"/>
              </w:rPr>
              <w:t>2,0</w:t>
            </w:r>
            <w:r>
              <w:rPr>
                <w:sz w:val="18"/>
                <w:szCs w:val="18"/>
              </w:rPr>
              <w:t xml:space="preserve"> млн.рублей</w:t>
            </w:r>
          </w:p>
        </w:tc>
      </w:tr>
      <w:tr w:rsidR="00FC494A" w:rsidRPr="001C7181" w:rsidTr="00C46DC7">
        <w:trPr>
          <w:trHeight w:val="20"/>
        </w:trPr>
        <w:tc>
          <w:tcPr>
            <w:tcW w:w="425" w:type="dxa"/>
            <w:noWrap/>
          </w:tcPr>
          <w:p w:rsidR="00FC494A" w:rsidRPr="00473545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73545"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FC494A" w:rsidRPr="00473545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73545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noWrap/>
          </w:tcPr>
          <w:p w:rsidR="00FC494A" w:rsidRPr="00473545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noWrap/>
          </w:tcPr>
          <w:p w:rsidR="00FC494A" w:rsidRPr="00473545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FC494A" w:rsidRPr="00473545" w:rsidRDefault="00FC494A" w:rsidP="00FC494A">
            <w:pPr>
              <w:rPr>
                <w:b/>
                <w:sz w:val="20"/>
                <w:szCs w:val="20"/>
              </w:rPr>
            </w:pPr>
            <w:r w:rsidRPr="00473545">
              <w:rPr>
                <w:b/>
                <w:sz w:val="20"/>
                <w:szCs w:val="20"/>
              </w:rPr>
              <w:t xml:space="preserve">Реализация основных полномочий </w:t>
            </w:r>
            <w:r w:rsidRPr="00473545">
              <w:rPr>
                <w:b/>
                <w:sz w:val="20"/>
                <w:szCs w:val="20"/>
              </w:rPr>
              <w:lastRenderedPageBreak/>
              <w:t>(функций) органами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</w:tcPr>
          <w:p w:rsidR="00FC494A" w:rsidRPr="00473545" w:rsidRDefault="00FC494A" w:rsidP="00FC494A">
            <w:pPr>
              <w:jc w:val="center"/>
              <w:rPr>
                <w:b/>
                <w:sz w:val="20"/>
                <w:szCs w:val="20"/>
              </w:rPr>
            </w:pPr>
            <w:r w:rsidRPr="00473545">
              <w:rPr>
                <w:b/>
                <w:sz w:val="20"/>
                <w:szCs w:val="20"/>
              </w:rPr>
              <w:lastRenderedPageBreak/>
              <w:t xml:space="preserve">Управление финансов Можгинского </w:t>
            </w:r>
            <w:r w:rsidRPr="00473545">
              <w:rPr>
                <w:b/>
                <w:sz w:val="20"/>
                <w:szCs w:val="20"/>
              </w:rPr>
              <w:lastRenderedPageBreak/>
              <w:t>района</w:t>
            </w:r>
          </w:p>
          <w:p w:rsidR="00FC494A" w:rsidRPr="00473545" w:rsidRDefault="00FC494A" w:rsidP="00FC494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noWrap/>
          </w:tcPr>
          <w:p w:rsidR="00FC494A" w:rsidRPr="00473545" w:rsidRDefault="00FC494A" w:rsidP="00FC494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C494A" w:rsidRPr="002C61C9" w:rsidRDefault="00FC494A" w:rsidP="00FC494A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FC494A" w:rsidRPr="00F4370D" w:rsidRDefault="00FC494A" w:rsidP="00FC494A">
            <w:pPr>
              <w:rPr>
                <w:b/>
                <w:sz w:val="16"/>
                <w:szCs w:val="16"/>
              </w:rPr>
            </w:pPr>
          </w:p>
        </w:tc>
        <w:tc>
          <w:tcPr>
            <w:tcW w:w="6237" w:type="dxa"/>
            <w:noWrap/>
          </w:tcPr>
          <w:p w:rsidR="00FC494A" w:rsidRPr="002C61C9" w:rsidRDefault="00FC494A" w:rsidP="00FC494A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</w:tr>
      <w:tr w:rsidR="00FC494A" w:rsidRPr="001C7181" w:rsidTr="00C46DC7">
        <w:trPr>
          <w:trHeight w:val="20"/>
        </w:trPr>
        <w:tc>
          <w:tcPr>
            <w:tcW w:w="425" w:type="dxa"/>
            <w:noWrap/>
          </w:tcPr>
          <w:p w:rsidR="00FC494A" w:rsidRPr="00473545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73545"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FC494A" w:rsidRPr="00473545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73545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noWrap/>
          </w:tcPr>
          <w:p w:rsidR="00FC494A" w:rsidRPr="00473545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7354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FC494A" w:rsidRPr="00473545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FC494A" w:rsidRPr="00473545" w:rsidRDefault="00FC494A" w:rsidP="00FC494A">
            <w:pPr>
              <w:rPr>
                <w:b/>
                <w:sz w:val="20"/>
                <w:szCs w:val="20"/>
              </w:rPr>
            </w:pPr>
            <w:r w:rsidRPr="00473545">
              <w:rPr>
                <w:b/>
                <w:sz w:val="20"/>
                <w:szCs w:val="20"/>
              </w:rPr>
              <w:t>Реализация основных полномочий (функций) органами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</w:tcPr>
          <w:p w:rsidR="00FC494A" w:rsidRPr="00473545" w:rsidRDefault="00FC494A" w:rsidP="00FC494A">
            <w:pPr>
              <w:jc w:val="center"/>
              <w:rPr>
                <w:b/>
                <w:sz w:val="20"/>
                <w:szCs w:val="20"/>
              </w:rPr>
            </w:pPr>
            <w:r w:rsidRPr="00473545">
              <w:rPr>
                <w:b/>
                <w:sz w:val="20"/>
                <w:szCs w:val="20"/>
              </w:rPr>
              <w:t>Управление финансов Можгинского района</w:t>
            </w:r>
          </w:p>
          <w:p w:rsidR="00FC494A" w:rsidRPr="00473545" w:rsidRDefault="00FC494A" w:rsidP="00FC494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noWrap/>
          </w:tcPr>
          <w:p w:rsidR="00FC494A" w:rsidRPr="002C61C9" w:rsidRDefault="00FC494A" w:rsidP="00FC494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C494A" w:rsidRPr="002C61C9" w:rsidRDefault="00FC494A" w:rsidP="00FC494A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FC494A" w:rsidRPr="00F4370D" w:rsidRDefault="00FC494A" w:rsidP="00FC494A">
            <w:pPr>
              <w:rPr>
                <w:b/>
                <w:sz w:val="16"/>
                <w:szCs w:val="16"/>
              </w:rPr>
            </w:pPr>
          </w:p>
        </w:tc>
        <w:tc>
          <w:tcPr>
            <w:tcW w:w="6237" w:type="dxa"/>
            <w:noWrap/>
          </w:tcPr>
          <w:p w:rsidR="00FC494A" w:rsidRPr="002C61C9" w:rsidRDefault="00FC494A" w:rsidP="00FC494A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</w:tr>
      <w:tr w:rsidR="00FC494A" w:rsidRPr="001C7181" w:rsidTr="00C46DC7">
        <w:trPr>
          <w:trHeight w:val="20"/>
        </w:trPr>
        <w:tc>
          <w:tcPr>
            <w:tcW w:w="425" w:type="dxa"/>
            <w:noWrap/>
          </w:tcPr>
          <w:p w:rsidR="00FC494A" w:rsidRPr="00316240" w:rsidRDefault="00FC494A" w:rsidP="00FC494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FC494A" w:rsidRPr="00316240" w:rsidRDefault="00FC494A" w:rsidP="00FC494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noWrap/>
          </w:tcPr>
          <w:p w:rsidR="00FC494A" w:rsidRPr="00316240" w:rsidRDefault="00FC494A" w:rsidP="00FC494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FC494A" w:rsidRPr="00316240" w:rsidRDefault="00FC494A" w:rsidP="00FC494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shd w:val="clear" w:color="auto" w:fill="auto"/>
            <w:noWrap/>
          </w:tcPr>
          <w:p w:rsidR="00FC494A" w:rsidRDefault="00FC494A" w:rsidP="00FC49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Управления финансов Администрации Можгинского района</w:t>
            </w:r>
          </w:p>
        </w:tc>
        <w:tc>
          <w:tcPr>
            <w:tcW w:w="1701" w:type="dxa"/>
            <w:shd w:val="clear" w:color="auto" w:fill="auto"/>
            <w:noWrap/>
          </w:tcPr>
          <w:p w:rsidR="00FC494A" w:rsidRDefault="00FC494A" w:rsidP="00FC494A">
            <w:pPr>
              <w:jc w:val="center"/>
            </w:pPr>
            <w:r w:rsidRPr="009E22A3">
              <w:rPr>
                <w:sz w:val="16"/>
                <w:szCs w:val="16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FC494A" w:rsidRPr="002C61C9" w:rsidRDefault="00FC494A" w:rsidP="00C4579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FC494A" w:rsidRPr="002C61C9" w:rsidRDefault="00FC494A" w:rsidP="00C4579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FC494A" w:rsidRPr="00F4370D" w:rsidRDefault="00FC494A" w:rsidP="00FC494A">
            <w:pPr>
              <w:rPr>
                <w:sz w:val="16"/>
                <w:szCs w:val="16"/>
              </w:rPr>
            </w:pPr>
            <w:r w:rsidRPr="005942FA">
              <w:rPr>
                <w:sz w:val="16"/>
                <w:szCs w:val="16"/>
              </w:rPr>
              <w:t>Управление финансами в Можгинском районе, в том числе разработка нормативных правовых актов и методических материалов, межведомственная и межуровневая координация работ, контроль за соблюдением законодательства</w:t>
            </w:r>
          </w:p>
        </w:tc>
        <w:tc>
          <w:tcPr>
            <w:tcW w:w="6237" w:type="dxa"/>
            <w:noWrap/>
          </w:tcPr>
          <w:p w:rsidR="00FC494A" w:rsidRPr="00C11C01" w:rsidRDefault="00FC494A" w:rsidP="00FC494A">
            <w:pPr>
              <w:spacing w:before="40" w:after="40"/>
              <w:rPr>
                <w:bCs/>
                <w:color w:val="000000"/>
                <w:sz w:val="18"/>
                <w:szCs w:val="18"/>
              </w:rPr>
            </w:pPr>
            <w:r w:rsidRPr="007E1688">
              <w:rPr>
                <w:color w:val="000000"/>
                <w:sz w:val="18"/>
                <w:szCs w:val="18"/>
              </w:rPr>
              <w:t xml:space="preserve">  </w:t>
            </w:r>
            <w:r w:rsidRPr="00C11C01">
              <w:rPr>
                <w:bCs/>
                <w:color w:val="000000"/>
                <w:sz w:val="18"/>
                <w:szCs w:val="18"/>
              </w:rPr>
              <w:t>По состоянию на 1 января 20</w:t>
            </w:r>
            <w:r>
              <w:rPr>
                <w:bCs/>
                <w:color w:val="000000"/>
                <w:sz w:val="18"/>
                <w:szCs w:val="18"/>
              </w:rPr>
              <w:t>2</w:t>
            </w:r>
            <w:r w:rsidR="00B328AA">
              <w:rPr>
                <w:bCs/>
                <w:color w:val="000000"/>
                <w:sz w:val="18"/>
                <w:szCs w:val="18"/>
              </w:rPr>
              <w:t>6</w:t>
            </w:r>
            <w:r w:rsidRPr="00C11C01">
              <w:rPr>
                <w:bCs/>
                <w:color w:val="000000"/>
                <w:sz w:val="18"/>
                <w:szCs w:val="18"/>
              </w:rPr>
              <w:t xml:space="preserve"> года штатная численность Управления финансов составляет 1</w:t>
            </w:r>
            <w:r>
              <w:rPr>
                <w:bCs/>
                <w:color w:val="000000"/>
                <w:sz w:val="18"/>
                <w:szCs w:val="18"/>
              </w:rPr>
              <w:t>2</w:t>
            </w:r>
            <w:r w:rsidRPr="00C11C01">
              <w:rPr>
                <w:bCs/>
                <w:color w:val="000000"/>
                <w:sz w:val="18"/>
                <w:szCs w:val="18"/>
              </w:rPr>
              <w:t xml:space="preserve"> единиц (все муниципальные служащие).</w:t>
            </w:r>
          </w:p>
          <w:p w:rsidR="00FC494A" w:rsidRPr="00C11C01" w:rsidRDefault="00FC494A" w:rsidP="00FC494A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C11C01">
              <w:rPr>
                <w:color w:val="000000"/>
                <w:sz w:val="18"/>
                <w:szCs w:val="18"/>
              </w:rPr>
              <w:t>Все муниципальные служащие имеют классные чины.</w:t>
            </w:r>
            <w:ins w:id="1" w:author="ЗаглядинаСК" w:date="2017-01-23T14:33:00Z">
              <w:r w:rsidRPr="00C11C01">
                <w:rPr>
                  <w:color w:val="000000"/>
                  <w:sz w:val="18"/>
                  <w:szCs w:val="18"/>
                </w:rPr>
                <w:t xml:space="preserve"> </w:t>
              </w:r>
            </w:ins>
          </w:p>
          <w:p w:rsidR="00FC494A" w:rsidRPr="002C61C9" w:rsidRDefault="00FC494A" w:rsidP="00FC494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FC494A" w:rsidRPr="001C7181" w:rsidTr="00C46DC7">
        <w:trPr>
          <w:trHeight w:val="20"/>
        </w:trPr>
        <w:tc>
          <w:tcPr>
            <w:tcW w:w="425" w:type="dxa"/>
            <w:noWrap/>
          </w:tcPr>
          <w:p w:rsidR="00FC494A" w:rsidRPr="00316240" w:rsidRDefault="00FC494A" w:rsidP="00FC494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FC494A" w:rsidRPr="00316240" w:rsidRDefault="00FC494A" w:rsidP="00FC494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noWrap/>
          </w:tcPr>
          <w:p w:rsidR="00FC494A" w:rsidRPr="00316240" w:rsidRDefault="00FC494A" w:rsidP="00FC494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FC494A" w:rsidRPr="00316240" w:rsidRDefault="00FC494A" w:rsidP="00FC494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126" w:type="dxa"/>
            <w:noWrap/>
          </w:tcPr>
          <w:p w:rsidR="00FC494A" w:rsidRDefault="00FC494A" w:rsidP="00FC49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Профессиональная подготовка, переподготовка и повышение квалификации работников Управления финансов Администрации Можгинского района </w:t>
            </w:r>
          </w:p>
        </w:tc>
        <w:tc>
          <w:tcPr>
            <w:tcW w:w="1701" w:type="dxa"/>
            <w:noWrap/>
          </w:tcPr>
          <w:p w:rsidR="00FC494A" w:rsidRDefault="00FC494A" w:rsidP="00FC494A">
            <w:pPr>
              <w:jc w:val="center"/>
            </w:pPr>
            <w:r w:rsidRPr="009E22A3">
              <w:rPr>
                <w:sz w:val="16"/>
                <w:szCs w:val="16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FC494A" w:rsidRPr="002C61C9" w:rsidRDefault="00FC494A" w:rsidP="00C4579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FC494A" w:rsidRPr="002C61C9" w:rsidRDefault="00FC494A" w:rsidP="00C4579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FC494A" w:rsidRPr="00F4370D" w:rsidRDefault="00FC494A" w:rsidP="00FC494A">
            <w:pPr>
              <w:rPr>
                <w:sz w:val="16"/>
                <w:szCs w:val="16"/>
              </w:rPr>
            </w:pPr>
            <w:r w:rsidRPr="005942FA">
              <w:rPr>
                <w:sz w:val="16"/>
                <w:szCs w:val="16"/>
              </w:rPr>
              <w:t>Повышение квалификации работников Управления финансов Администрации Можгинского района</w:t>
            </w:r>
          </w:p>
        </w:tc>
        <w:tc>
          <w:tcPr>
            <w:tcW w:w="6237" w:type="dxa"/>
            <w:noWrap/>
          </w:tcPr>
          <w:p w:rsidR="00FC494A" w:rsidRPr="002C61C9" w:rsidRDefault="00FC494A" w:rsidP="00B328A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течение 202</w:t>
            </w:r>
            <w:r w:rsidR="00B328AA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 xml:space="preserve"> года муниципальные служащие повышали квалификацию</w:t>
            </w:r>
          </w:p>
        </w:tc>
      </w:tr>
      <w:tr w:rsidR="00FC494A" w:rsidRPr="001C7181" w:rsidTr="00C46DC7">
        <w:trPr>
          <w:trHeight w:val="20"/>
        </w:trPr>
        <w:tc>
          <w:tcPr>
            <w:tcW w:w="425" w:type="dxa"/>
            <w:noWrap/>
          </w:tcPr>
          <w:p w:rsidR="00FC494A" w:rsidRPr="00316240" w:rsidRDefault="00FC494A" w:rsidP="00FC494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FC494A" w:rsidRPr="00316240" w:rsidRDefault="00FC494A" w:rsidP="00FC494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noWrap/>
          </w:tcPr>
          <w:p w:rsidR="00FC494A" w:rsidRPr="00316240" w:rsidRDefault="00FC494A" w:rsidP="00FC494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FC494A" w:rsidRPr="00316240" w:rsidRDefault="00FC494A" w:rsidP="00FC494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noWrap/>
          </w:tcPr>
          <w:p w:rsidR="00FC494A" w:rsidRDefault="00FC494A" w:rsidP="00FC49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</w:t>
            </w:r>
            <w:r w:rsidRPr="00446A86">
              <w:rPr>
                <w:sz w:val="20"/>
              </w:rPr>
              <w:t xml:space="preserve"> </w:t>
            </w:r>
            <w:r w:rsidRPr="00CF2507">
              <w:rPr>
                <w:sz w:val="20"/>
              </w:rPr>
              <w:t>в сети Интернет</w:t>
            </w:r>
            <w:r w:rsidRPr="00CF2507">
              <w:rPr>
                <w:sz w:val="20"/>
                <w:szCs w:val="20"/>
              </w:rPr>
              <w:t xml:space="preserve"> отчета</w:t>
            </w:r>
            <w:r>
              <w:rPr>
                <w:sz w:val="20"/>
                <w:szCs w:val="20"/>
              </w:rPr>
              <w:t xml:space="preserve"> о деятельности Управления финансов Администрации Можгинского района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FC494A" w:rsidRDefault="00FC494A" w:rsidP="00FC494A">
            <w:pPr>
              <w:jc w:val="center"/>
            </w:pPr>
            <w:r w:rsidRPr="009E22A3">
              <w:rPr>
                <w:sz w:val="16"/>
                <w:szCs w:val="16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FC494A" w:rsidRPr="002C61C9" w:rsidRDefault="00FC494A" w:rsidP="00C457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 202</w:t>
            </w:r>
            <w:r w:rsidR="00C4579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FC494A" w:rsidRPr="002C61C9" w:rsidRDefault="00FC494A" w:rsidP="00C4579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  <w:r w:rsidRPr="002C61C9">
              <w:rPr>
                <w:sz w:val="18"/>
                <w:szCs w:val="18"/>
              </w:rPr>
              <w:t xml:space="preserve"> 20</w:t>
            </w:r>
            <w:r>
              <w:rPr>
                <w:sz w:val="18"/>
                <w:szCs w:val="18"/>
              </w:rPr>
              <w:t>2</w:t>
            </w:r>
            <w:r w:rsidR="00C4579B">
              <w:rPr>
                <w:sz w:val="18"/>
                <w:szCs w:val="18"/>
              </w:rPr>
              <w:t>5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FC494A" w:rsidRPr="00F4370D" w:rsidRDefault="00FC494A" w:rsidP="00B95003">
            <w:pPr>
              <w:rPr>
                <w:sz w:val="16"/>
                <w:szCs w:val="16"/>
              </w:rPr>
            </w:pPr>
            <w:r w:rsidRPr="005942FA">
              <w:rPr>
                <w:sz w:val="16"/>
                <w:szCs w:val="16"/>
              </w:rPr>
              <w:t>Размещенный в сети Интернет отчет о деятельности Управления финансов Администрации муниципального образования «Можгинский район» за 202</w:t>
            </w:r>
            <w:r w:rsidR="00B95003">
              <w:rPr>
                <w:sz w:val="16"/>
                <w:szCs w:val="16"/>
              </w:rPr>
              <w:t>4</w:t>
            </w:r>
            <w:r w:rsidRPr="005942FA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6237" w:type="dxa"/>
            <w:noWrap/>
          </w:tcPr>
          <w:p w:rsidR="00FC494A" w:rsidRPr="002C61C9" w:rsidRDefault="00FC494A" w:rsidP="00B328A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</w:t>
            </w:r>
            <w:r w:rsidRPr="002C61C9">
              <w:rPr>
                <w:color w:val="000000"/>
                <w:sz w:val="18"/>
                <w:szCs w:val="18"/>
              </w:rPr>
              <w:t>а сайте Можгинского района http://www.mozhga-rayon.ru размещен отчет о результатах деятельности Управления финансов Администрации Можгинского района за 20</w:t>
            </w:r>
            <w:r>
              <w:rPr>
                <w:color w:val="000000"/>
                <w:sz w:val="18"/>
                <w:szCs w:val="18"/>
              </w:rPr>
              <w:t>2</w:t>
            </w:r>
            <w:r w:rsidR="00B328AA">
              <w:rPr>
                <w:color w:val="000000"/>
                <w:sz w:val="18"/>
                <w:szCs w:val="18"/>
              </w:rPr>
              <w:t>4</w:t>
            </w:r>
            <w:r w:rsidRPr="002C61C9">
              <w:rPr>
                <w:color w:val="000000"/>
                <w:sz w:val="18"/>
                <w:szCs w:val="18"/>
              </w:rPr>
              <w:t xml:space="preserve"> год</w:t>
            </w:r>
          </w:p>
        </w:tc>
      </w:tr>
      <w:tr w:rsidR="00FC494A" w:rsidRPr="001C7181" w:rsidTr="00C46DC7">
        <w:trPr>
          <w:trHeight w:val="20"/>
        </w:trPr>
        <w:tc>
          <w:tcPr>
            <w:tcW w:w="425" w:type="dxa"/>
            <w:noWrap/>
          </w:tcPr>
          <w:p w:rsidR="00FC494A" w:rsidRPr="006E4ED9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FC494A" w:rsidRPr="006E4ED9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noWrap/>
          </w:tcPr>
          <w:p w:rsidR="00FC494A" w:rsidRPr="006E4ED9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noWrap/>
          </w:tcPr>
          <w:p w:rsidR="00FC494A" w:rsidRPr="00316240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FC494A" w:rsidRPr="002C61C9" w:rsidRDefault="00FC494A" w:rsidP="00FC494A">
            <w:pPr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Обеспечение публичности информации об управлении муниципальными финансами (публикации в СМИ, наполнение сайта в сети Интернет)</w:t>
            </w:r>
          </w:p>
        </w:tc>
        <w:tc>
          <w:tcPr>
            <w:tcW w:w="1701" w:type="dxa"/>
            <w:noWrap/>
          </w:tcPr>
          <w:p w:rsidR="00FC494A" w:rsidRPr="002C61C9" w:rsidRDefault="00FC494A" w:rsidP="00FC494A">
            <w:pPr>
              <w:jc w:val="center"/>
              <w:rPr>
                <w:b/>
                <w:sz w:val="18"/>
                <w:szCs w:val="18"/>
              </w:rPr>
            </w:pPr>
            <w:r w:rsidRPr="00F17940">
              <w:rPr>
                <w:b/>
                <w:sz w:val="18"/>
                <w:szCs w:val="18"/>
              </w:rPr>
              <w:t xml:space="preserve">Управление финансов Можгинского района </w:t>
            </w:r>
          </w:p>
        </w:tc>
        <w:tc>
          <w:tcPr>
            <w:tcW w:w="851" w:type="dxa"/>
            <w:noWrap/>
          </w:tcPr>
          <w:p w:rsidR="00FC494A" w:rsidRPr="00102E72" w:rsidRDefault="00FC494A" w:rsidP="00C4579B">
            <w:pPr>
              <w:jc w:val="center"/>
              <w:rPr>
                <w:b/>
              </w:rPr>
            </w:pPr>
            <w:r w:rsidRPr="00102E72">
              <w:rPr>
                <w:b/>
                <w:sz w:val="18"/>
                <w:szCs w:val="18"/>
              </w:rPr>
              <w:t>в течение 20</w:t>
            </w:r>
            <w:r>
              <w:rPr>
                <w:b/>
                <w:sz w:val="18"/>
                <w:szCs w:val="18"/>
              </w:rPr>
              <w:t>2</w:t>
            </w:r>
            <w:r w:rsidR="00C4579B">
              <w:rPr>
                <w:b/>
                <w:sz w:val="18"/>
                <w:szCs w:val="18"/>
              </w:rPr>
              <w:t>5</w:t>
            </w:r>
            <w:r w:rsidRPr="00102E72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FC494A" w:rsidRPr="00102E72" w:rsidRDefault="00FC494A" w:rsidP="00C4579B">
            <w:pPr>
              <w:jc w:val="center"/>
              <w:rPr>
                <w:b/>
              </w:rPr>
            </w:pPr>
            <w:r w:rsidRPr="00102E72">
              <w:rPr>
                <w:b/>
                <w:sz w:val="18"/>
                <w:szCs w:val="18"/>
              </w:rPr>
              <w:t>в течение 20</w:t>
            </w:r>
            <w:r>
              <w:rPr>
                <w:b/>
                <w:sz w:val="18"/>
                <w:szCs w:val="18"/>
              </w:rPr>
              <w:t>2</w:t>
            </w:r>
            <w:r w:rsidR="00C4579B">
              <w:rPr>
                <w:b/>
                <w:sz w:val="18"/>
                <w:szCs w:val="18"/>
              </w:rPr>
              <w:t>5</w:t>
            </w:r>
            <w:r w:rsidRPr="00102E72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FC494A" w:rsidRPr="00F4370D" w:rsidRDefault="00FC494A" w:rsidP="00FC494A">
            <w:pPr>
              <w:rPr>
                <w:b/>
                <w:sz w:val="16"/>
                <w:szCs w:val="16"/>
              </w:rPr>
            </w:pPr>
            <w:r w:rsidRPr="00F4370D">
              <w:rPr>
                <w:b/>
                <w:sz w:val="16"/>
                <w:szCs w:val="16"/>
              </w:rPr>
              <w:t>Публикация информации о муниципальных финансах Можгинского района в СМИ, сети Интернет</w:t>
            </w:r>
          </w:p>
        </w:tc>
        <w:tc>
          <w:tcPr>
            <w:tcW w:w="6237" w:type="dxa"/>
            <w:noWrap/>
          </w:tcPr>
          <w:p w:rsidR="00FC494A" w:rsidRPr="002C61C9" w:rsidRDefault="00FC494A" w:rsidP="003D1CD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На официальном сайте Администрации муниципального образования «</w:t>
            </w:r>
            <w:r>
              <w:rPr>
                <w:color w:val="000000"/>
                <w:sz w:val="18"/>
                <w:szCs w:val="18"/>
              </w:rPr>
              <w:t xml:space="preserve">Муниципальный округ </w:t>
            </w:r>
            <w:r w:rsidRPr="002C61C9">
              <w:rPr>
                <w:color w:val="000000"/>
                <w:sz w:val="18"/>
                <w:szCs w:val="18"/>
              </w:rPr>
              <w:t>Можгинский район</w:t>
            </w:r>
            <w:r>
              <w:rPr>
                <w:color w:val="000000"/>
                <w:sz w:val="18"/>
                <w:szCs w:val="18"/>
              </w:rPr>
              <w:t xml:space="preserve"> Удмуртской Республики</w:t>
            </w:r>
            <w:r w:rsidRPr="002C61C9">
              <w:rPr>
                <w:color w:val="000000"/>
                <w:sz w:val="18"/>
                <w:szCs w:val="18"/>
              </w:rPr>
              <w:t>» осуществляется публикация всех нормативных правовых актов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</w:tr>
      <w:tr w:rsidR="00FC494A" w:rsidRPr="001C7181" w:rsidTr="00C46DC7">
        <w:trPr>
          <w:trHeight w:val="1411"/>
        </w:trPr>
        <w:tc>
          <w:tcPr>
            <w:tcW w:w="425" w:type="dxa"/>
            <w:noWrap/>
          </w:tcPr>
          <w:p w:rsidR="00FC494A" w:rsidRPr="006E4ED9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FC494A" w:rsidRPr="006E4ED9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noWrap/>
          </w:tcPr>
          <w:p w:rsidR="00FC494A" w:rsidRPr="006E4ED9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noWrap/>
          </w:tcPr>
          <w:p w:rsidR="00FC494A" w:rsidRPr="006E4ED9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FC494A" w:rsidRPr="002C61C9" w:rsidRDefault="00FC494A" w:rsidP="00FC494A">
            <w:pPr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Рассмотрение обращений граждан</w:t>
            </w:r>
          </w:p>
        </w:tc>
        <w:tc>
          <w:tcPr>
            <w:tcW w:w="1701" w:type="dxa"/>
            <w:noWrap/>
          </w:tcPr>
          <w:p w:rsidR="00FC494A" w:rsidRPr="002C61C9" w:rsidRDefault="00FC494A" w:rsidP="00FC494A">
            <w:pPr>
              <w:jc w:val="center"/>
              <w:rPr>
                <w:b/>
                <w:sz w:val="18"/>
                <w:szCs w:val="18"/>
              </w:rPr>
            </w:pPr>
            <w:r w:rsidRPr="00F17940">
              <w:rPr>
                <w:b/>
                <w:sz w:val="18"/>
                <w:szCs w:val="18"/>
              </w:rPr>
              <w:t xml:space="preserve">Управление финансов Можгинского района </w:t>
            </w:r>
          </w:p>
        </w:tc>
        <w:tc>
          <w:tcPr>
            <w:tcW w:w="851" w:type="dxa"/>
            <w:noWrap/>
          </w:tcPr>
          <w:p w:rsidR="00FC494A" w:rsidRPr="001611B1" w:rsidRDefault="00FC494A" w:rsidP="00C4579B">
            <w:pPr>
              <w:jc w:val="center"/>
              <w:rPr>
                <w:b/>
                <w:sz w:val="18"/>
                <w:szCs w:val="18"/>
              </w:rPr>
            </w:pPr>
            <w:r w:rsidRPr="00102E72">
              <w:rPr>
                <w:b/>
                <w:sz w:val="18"/>
                <w:szCs w:val="18"/>
              </w:rPr>
              <w:t>в течение 20</w:t>
            </w:r>
            <w:r>
              <w:rPr>
                <w:b/>
                <w:sz w:val="18"/>
                <w:szCs w:val="18"/>
              </w:rPr>
              <w:t>2</w:t>
            </w:r>
            <w:r w:rsidR="00C4579B">
              <w:rPr>
                <w:b/>
                <w:sz w:val="18"/>
                <w:szCs w:val="18"/>
              </w:rPr>
              <w:t>5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102E72">
              <w:rPr>
                <w:b/>
                <w:sz w:val="18"/>
                <w:szCs w:val="18"/>
              </w:rPr>
              <w:t>года</w:t>
            </w:r>
          </w:p>
        </w:tc>
        <w:tc>
          <w:tcPr>
            <w:tcW w:w="992" w:type="dxa"/>
            <w:noWrap/>
          </w:tcPr>
          <w:p w:rsidR="00FC494A" w:rsidRPr="00102E72" w:rsidRDefault="00FC494A" w:rsidP="00C4579B">
            <w:pPr>
              <w:jc w:val="center"/>
              <w:rPr>
                <w:b/>
              </w:rPr>
            </w:pPr>
            <w:r w:rsidRPr="00102E72">
              <w:rPr>
                <w:b/>
                <w:sz w:val="18"/>
                <w:szCs w:val="18"/>
              </w:rPr>
              <w:t>в</w:t>
            </w:r>
            <w:r>
              <w:rPr>
                <w:b/>
                <w:sz w:val="18"/>
                <w:szCs w:val="18"/>
              </w:rPr>
              <w:t xml:space="preserve"> течение 202</w:t>
            </w:r>
            <w:r w:rsidR="00C4579B">
              <w:rPr>
                <w:b/>
                <w:sz w:val="18"/>
                <w:szCs w:val="18"/>
              </w:rPr>
              <w:t>5</w:t>
            </w:r>
            <w:r w:rsidRPr="00102E72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FC494A" w:rsidRPr="00F4370D" w:rsidRDefault="00FC494A" w:rsidP="00FC494A">
            <w:pPr>
              <w:rPr>
                <w:b/>
                <w:sz w:val="16"/>
                <w:szCs w:val="16"/>
              </w:rPr>
            </w:pPr>
            <w:r w:rsidRPr="00F4370D">
              <w:rPr>
                <w:b/>
                <w:sz w:val="16"/>
                <w:szCs w:val="16"/>
              </w:rPr>
              <w:t>Рассмотрение обращений граждан, принятие мер реагирования</w:t>
            </w:r>
          </w:p>
        </w:tc>
        <w:tc>
          <w:tcPr>
            <w:tcW w:w="6237" w:type="dxa"/>
            <w:noWrap/>
          </w:tcPr>
          <w:p w:rsidR="00FC494A" w:rsidRDefault="00FC494A" w:rsidP="00FC494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течении 202</w:t>
            </w:r>
            <w:r w:rsidR="00B328AA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 xml:space="preserve"> года обращений граждан в Управление финансов не поступало.</w:t>
            </w:r>
          </w:p>
          <w:p w:rsidR="00FC494A" w:rsidRPr="002C61C9" w:rsidRDefault="00FC494A" w:rsidP="00FC494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</w:tbl>
    <w:p w:rsidR="00491652" w:rsidRDefault="00491652" w:rsidP="00355C53"/>
    <w:sectPr w:rsidR="00491652" w:rsidSect="008F260E">
      <w:pgSz w:w="16838" w:h="11906" w:orient="landscape"/>
      <w:pgMar w:top="624" w:right="1134" w:bottom="62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7361" w:rsidRDefault="004F7361" w:rsidP="00CA512B">
      <w:r>
        <w:separator/>
      </w:r>
    </w:p>
  </w:endnote>
  <w:endnote w:type="continuationSeparator" w:id="0">
    <w:p w:rsidR="004F7361" w:rsidRDefault="004F7361" w:rsidP="00CA5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7361" w:rsidRDefault="004F7361" w:rsidP="00CA512B">
      <w:r>
        <w:separator/>
      </w:r>
    </w:p>
  </w:footnote>
  <w:footnote w:type="continuationSeparator" w:id="0">
    <w:p w:rsidR="004F7361" w:rsidRDefault="004F7361" w:rsidP="00CA51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F5138"/>
    <w:multiLevelType w:val="hybridMultilevel"/>
    <w:tmpl w:val="0BEEE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3" w15:restartNumberingAfterBreak="0">
    <w:nsid w:val="42905D1C"/>
    <w:multiLevelType w:val="hybridMultilevel"/>
    <w:tmpl w:val="847278E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761"/>
    <w:rsid w:val="0000227B"/>
    <w:rsid w:val="00002E98"/>
    <w:rsid w:val="00003A1B"/>
    <w:rsid w:val="00003EBB"/>
    <w:rsid w:val="00003FAB"/>
    <w:rsid w:val="000055B2"/>
    <w:rsid w:val="00005D4A"/>
    <w:rsid w:val="00005F78"/>
    <w:rsid w:val="000074BD"/>
    <w:rsid w:val="000105C9"/>
    <w:rsid w:val="000130FC"/>
    <w:rsid w:val="000132A7"/>
    <w:rsid w:val="00013992"/>
    <w:rsid w:val="000163F5"/>
    <w:rsid w:val="00017055"/>
    <w:rsid w:val="000177F7"/>
    <w:rsid w:val="000220C0"/>
    <w:rsid w:val="0002248F"/>
    <w:rsid w:val="00022AE8"/>
    <w:rsid w:val="00022FC3"/>
    <w:rsid w:val="0002379E"/>
    <w:rsid w:val="00023CEC"/>
    <w:rsid w:val="000243CD"/>
    <w:rsid w:val="000266F9"/>
    <w:rsid w:val="00027DE3"/>
    <w:rsid w:val="0003034A"/>
    <w:rsid w:val="000309AD"/>
    <w:rsid w:val="00030F8B"/>
    <w:rsid w:val="000310FF"/>
    <w:rsid w:val="0003377E"/>
    <w:rsid w:val="00034743"/>
    <w:rsid w:val="000371BE"/>
    <w:rsid w:val="0004051A"/>
    <w:rsid w:val="000405F3"/>
    <w:rsid w:val="000423D3"/>
    <w:rsid w:val="00042A66"/>
    <w:rsid w:val="00042E1F"/>
    <w:rsid w:val="000441D2"/>
    <w:rsid w:val="00044291"/>
    <w:rsid w:val="00046938"/>
    <w:rsid w:val="000503EB"/>
    <w:rsid w:val="00052E4E"/>
    <w:rsid w:val="00053C84"/>
    <w:rsid w:val="000542E8"/>
    <w:rsid w:val="0005750D"/>
    <w:rsid w:val="00057F50"/>
    <w:rsid w:val="00060212"/>
    <w:rsid w:val="00061729"/>
    <w:rsid w:val="000619DE"/>
    <w:rsid w:val="00062144"/>
    <w:rsid w:val="00064560"/>
    <w:rsid w:val="00065DF1"/>
    <w:rsid w:val="00066115"/>
    <w:rsid w:val="00066570"/>
    <w:rsid w:val="00070656"/>
    <w:rsid w:val="0007141D"/>
    <w:rsid w:val="00071BED"/>
    <w:rsid w:val="000726AA"/>
    <w:rsid w:val="00073D5D"/>
    <w:rsid w:val="00074942"/>
    <w:rsid w:val="00075852"/>
    <w:rsid w:val="000759AE"/>
    <w:rsid w:val="000772FF"/>
    <w:rsid w:val="0007747E"/>
    <w:rsid w:val="000779E3"/>
    <w:rsid w:val="00080497"/>
    <w:rsid w:val="0008183A"/>
    <w:rsid w:val="00082F3F"/>
    <w:rsid w:val="00084BEE"/>
    <w:rsid w:val="00086948"/>
    <w:rsid w:val="00090873"/>
    <w:rsid w:val="000922E5"/>
    <w:rsid w:val="00093614"/>
    <w:rsid w:val="000956A0"/>
    <w:rsid w:val="000957AF"/>
    <w:rsid w:val="0009789B"/>
    <w:rsid w:val="000A11EC"/>
    <w:rsid w:val="000A1A4F"/>
    <w:rsid w:val="000A2061"/>
    <w:rsid w:val="000A285B"/>
    <w:rsid w:val="000A2B06"/>
    <w:rsid w:val="000A4866"/>
    <w:rsid w:val="000A4C7E"/>
    <w:rsid w:val="000A63DE"/>
    <w:rsid w:val="000A6518"/>
    <w:rsid w:val="000B1EDC"/>
    <w:rsid w:val="000B21DE"/>
    <w:rsid w:val="000B377A"/>
    <w:rsid w:val="000B4A9F"/>
    <w:rsid w:val="000C0E07"/>
    <w:rsid w:val="000C184D"/>
    <w:rsid w:val="000C1B2A"/>
    <w:rsid w:val="000C2AC0"/>
    <w:rsid w:val="000C3B22"/>
    <w:rsid w:val="000C47B2"/>
    <w:rsid w:val="000C7754"/>
    <w:rsid w:val="000C7BCA"/>
    <w:rsid w:val="000D07CC"/>
    <w:rsid w:val="000D0A00"/>
    <w:rsid w:val="000D2C72"/>
    <w:rsid w:val="000D39AA"/>
    <w:rsid w:val="000D3AA8"/>
    <w:rsid w:val="000D51C0"/>
    <w:rsid w:val="000D637C"/>
    <w:rsid w:val="000D6AD8"/>
    <w:rsid w:val="000D6C19"/>
    <w:rsid w:val="000D7112"/>
    <w:rsid w:val="000D7C1B"/>
    <w:rsid w:val="000E2887"/>
    <w:rsid w:val="000E2E75"/>
    <w:rsid w:val="000E5BFD"/>
    <w:rsid w:val="000E6ADD"/>
    <w:rsid w:val="000F0721"/>
    <w:rsid w:val="000F0C13"/>
    <w:rsid w:val="000F0CCF"/>
    <w:rsid w:val="000F0DFB"/>
    <w:rsid w:val="000F401B"/>
    <w:rsid w:val="000F48BB"/>
    <w:rsid w:val="000F4A2F"/>
    <w:rsid w:val="000F5191"/>
    <w:rsid w:val="000F5824"/>
    <w:rsid w:val="000F67A6"/>
    <w:rsid w:val="00101DB9"/>
    <w:rsid w:val="00102C89"/>
    <w:rsid w:val="00102E72"/>
    <w:rsid w:val="00103EBE"/>
    <w:rsid w:val="00112BC6"/>
    <w:rsid w:val="0011367A"/>
    <w:rsid w:val="00113E47"/>
    <w:rsid w:val="00115AA3"/>
    <w:rsid w:val="00115B58"/>
    <w:rsid w:val="001163A1"/>
    <w:rsid w:val="0011712D"/>
    <w:rsid w:val="0012143C"/>
    <w:rsid w:val="00121599"/>
    <w:rsid w:val="00122635"/>
    <w:rsid w:val="00123A1F"/>
    <w:rsid w:val="00123AF5"/>
    <w:rsid w:val="00124829"/>
    <w:rsid w:val="001249A7"/>
    <w:rsid w:val="001249F9"/>
    <w:rsid w:val="00124C82"/>
    <w:rsid w:val="00124F83"/>
    <w:rsid w:val="00125675"/>
    <w:rsid w:val="00130208"/>
    <w:rsid w:val="00131161"/>
    <w:rsid w:val="001316BC"/>
    <w:rsid w:val="0013179D"/>
    <w:rsid w:val="001332C0"/>
    <w:rsid w:val="001338A8"/>
    <w:rsid w:val="0013457B"/>
    <w:rsid w:val="001354AE"/>
    <w:rsid w:val="00136022"/>
    <w:rsid w:val="001363EA"/>
    <w:rsid w:val="0013660C"/>
    <w:rsid w:val="001416AF"/>
    <w:rsid w:val="001418CE"/>
    <w:rsid w:val="00142847"/>
    <w:rsid w:val="00142C3C"/>
    <w:rsid w:val="00142E8C"/>
    <w:rsid w:val="001443FA"/>
    <w:rsid w:val="00144B7E"/>
    <w:rsid w:val="0014520F"/>
    <w:rsid w:val="00147500"/>
    <w:rsid w:val="00152392"/>
    <w:rsid w:val="001525DD"/>
    <w:rsid w:val="00152FD9"/>
    <w:rsid w:val="001533BA"/>
    <w:rsid w:val="001540F1"/>
    <w:rsid w:val="00154C80"/>
    <w:rsid w:val="00154DB3"/>
    <w:rsid w:val="00157455"/>
    <w:rsid w:val="00160124"/>
    <w:rsid w:val="00160671"/>
    <w:rsid w:val="001611B1"/>
    <w:rsid w:val="001628D6"/>
    <w:rsid w:val="00162B10"/>
    <w:rsid w:val="001642DA"/>
    <w:rsid w:val="00166105"/>
    <w:rsid w:val="0016655D"/>
    <w:rsid w:val="00166590"/>
    <w:rsid w:val="00166FDA"/>
    <w:rsid w:val="001711F2"/>
    <w:rsid w:val="0017142F"/>
    <w:rsid w:val="001717A2"/>
    <w:rsid w:val="00171B84"/>
    <w:rsid w:val="00171E62"/>
    <w:rsid w:val="0017271D"/>
    <w:rsid w:val="00174398"/>
    <w:rsid w:val="00181DF4"/>
    <w:rsid w:val="001826F3"/>
    <w:rsid w:val="001836B2"/>
    <w:rsid w:val="00184CB4"/>
    <w:rsid w:val="00185554"/>
    <w:rsid w:val="001858BE"/>
    <w:rsid w:val="00185D44"/>
    <w:rsid w:val="001862A9"/>
    <w:rsid w:val="00190910"/>
    <w:rsid w:val="00191719"/>
    <w:rsid w:val="0019305E"/>
    <w:rsid w:val="00193233"/>
    <w:rsid w:val="00193DEE"/>
    <w:rsid w:val="00193FB3"/>
    <w:rsid w:val="001A0437"/>
    <w:rsid w:val="001A0629"/>
    <w:rsid w:val="001A06B5"/>
    <w:rsid w:val="001A0721"/>
    <w:rsid w:val="001A2568"/>
    <w:rsid w:val="001A2B48"/>
    <w:rsid w:val="001A3180"/>
    <w:rsid w:val="001A3AAD"/>
    <w:rsid w:val="001A5C2D"/>
    <w:rsid w:val="001B120A"/>
    <w:rsid w:val="001B2A15"/>
    <w:rsid w:val="001B4F19"/>
    <w:rsid w:val="001B66C6"/>
    <w:rsid w:val="001B7D95"/>
    <w:rsid w:val="001C25DB"/>
    <w:rsid w:val="001C2713"/>
    <w:rsid w:val="001C2F55"/>
    <w:rsid w:val="001C3136"/>
    <w:rsid w:val="001C3A33"/>
    <w:rsid w:val="001C60F0"/>
    <w:rsid w:val="001C7080"/>
    <w:rsid w:val="001C7E18"/>
    <w:rsid w:val="001D1493"/>
    <w:rsid w:val="001D159C"/>
    <w:rsid w:val="001D1D09"/>
    <w:rsid w:val="001D26F1"/>
    <w:rsid w:val="001D3001"/>
    <w:rsid w:val="001E0C7E"/>
    <w:rsid w:val="001E15CA"/>
    <w:rsid w:val="001E23DB"/>
    <w:rsid w:val="001E258D"/>
    <w:rsid w:val="001E268E"/>
    <w:rsid w:val="001E3815"/>
    <w:rsid w:val="001E588C"/>
    <w:rsid w:val="001E5FA8"/>
    <w:rsid w:val="001E612A"/>
    <w:rsid w:val="001E6934"/>
    <w:rsid w:val="001E7EE6"/>
    <w:rsid w:val="001F03F1"/>
    <w:rsid w:val="001F0760"/>
    <w:rsid w:val="001F1211"/>
    <w:rsid w:val="001F13E5"/>
    <w:rsid w:val="001F26A3"/>
    <w:rsid w:val="001F2E25"/>
    <w:rsid w:val="001F3136"/>
    <w:rsid w:val="001F48EB"/>
    <w:rsid w:val="001F5BFC"/>
    <w:rsid w:val="001F5C4E"/>
    <w:rsid w:val="001F5DC9"/>
    <w:rsid w:val="001F6EB8"/>
    <w:rsid w:val="00200077"/>
    <w:rsid w:val="00201B11"/>
    <w:rsid w:val="00202223"/>
    <w:rsid w:val="0020583D"/>
    <w:rsid w:val="002058C7"/>
    <w:rsid w:val="00206308"/>
    <w:rsid w:val="00207428"/>
    <w:rsid w:val="00212C5A"/>
    <w:rsid w:val="0021317F"/>
    <w:rsid w:val="002140F2"/>
    <w:rsid w:val="002147DF"/>
    <w:rsid w:val="00214880"/>
    <w:rsid w:val="00215537"/>
    <w:rsid w:val="00216E90"/>
    <w:rsid w:val="00217AD3"/>
    <w:rsid w:val="00217BC5"/>
    <w:rsid w:val="00221699"/>
    <w:rsid w:val="00222DB4"/>
    <w:rsid w:val="002233A3"/>
    <w:rsid w:val="002241FB"/>
    <w:rsid w:val="00224A38"/>
    <w:rsid w:val="00225FC4"/>
    <w:rsid w:val="00230492"/>
    <w:rsid w:val="0023100B"/>
    <w:rsid w:val="00231B3B"/>
    <w:rsid w:val="00231EE2"/>
    <w:rsid w:val="00234A60"/>
    <w:rsid w:val="00237362"/>
    <w:rsid w:val="0023788A"/>
    <w:rsid w:val="002422D6"/>
    <w:rsid w:val="00243C31"/>
    <w:rsid w:val="002444DF"/>
    <w:rsid w:val="00244DDD"/>
    <w:rsid w:val="0024549D"/>
    <w:rsid w:val="00246AE9"/>
    <w:rsid w:val="0025086A"/>
    <w:rsid w:val="00251CFC"/>
    <w:rsid w:val="0025466A"/>
    <w:rsid w:val="00255DFE"/>
    <w:rsid w:val="00256C64"/>
    <w:rsid w:val="00256D4B"/>
    <w:rsid w:val="00257B74"/>
    <w:rsid w:val="00260E9D"/>
    <w:rsid w:val="00261AEF"/>
    <w:rsid w:val="002646B4"/>
    <w:rsid w:val="002660E8"/>
    <w:rsid w:val="00266269"/>
    <w:rsid w:val="00266B22"/>
    <w:rsid w:val="0027085F"/>
    <w:rsid w:val="00270AB1"/>
    <w:rsid w:val="00271858"/>
    <w:rsid w:val="002727E3"/>
    <w:rsid w:val="00273579"/>
    <w:rsid w:val="00273FA9"/>
    <w:rsid w:val="002740AD"/>
    <w:rsid w:val="00275ABD"/>
    <w:rsid w:val="00275F3C"/>
    <w:rsid w:val="00276819"/>
    <w:rsid w:val="002768E9"/>
    <w:rsid w:val="00276933"/>
    <w:rsid w:val="0027715E"/>
    <w:rsid w:val="00277604"/>
    <w:rsid w:val="00281323"/>
    <w:rsid w:val="00281A9C"/>
    <w:rsid w:val="002833C1"/>
    <w:rsid w:val="00283BC9"/>
    <w:rsid w:val="00284947"/>
    <w:rsid w:val="00286E75"/>
    <w:rsid w:val="00287905"/>
    <w:rsid w:val="00290695"/>
    <w:rsid w:val="002910AC"/>
    <w:rsid w:val="0029128A"/>
    <w:rsid w:val="00293699"/>
    <w:rsid w:val="002938A1"/>
    <w:rsid w:val="00295E02"/>
    <w:rsid w:val="00296234"/>
    <w:rsid w:val="00296E2A"/>
    <w:rsid w:val="0029713C"/>
    <w:rsid w:val="00297D4F"/>
    <w:rsid w:val="002A1270"/>
    <w:rsid w:val="002A1363"/>
    <w:rsid w:val="002A1D66"/>
    <w:rsid w:val="002A1D92"/>
    <w:rsid w:val="002A1FBE"/>
    <w:rsid w:val="002A3ABD"/>
    <w:rsid w:val="002A4AAB"/>
    <w:rsid w:val="002A4BC3"/>
    <w:rsid w:val="002A4CB6"/>
    <w:rsid w:val="002B00CE"/>
    <w:rsid w:val="002B0472"/>
    <w:rsid w:val="002B0DD0"/>
    <w:rsid w:val="002B17FD"/>
    <w:rsid w:val="002B1B19"/>
    <w:rsid w:val="002B63BC"/>
    <w:rsid w:val="002B6D5D"/>
    <w:rsid w:val="002B70BE"/>
    <w:rsid w:val="002B7534"/>
    <w:rsid w:val="002C001E"/>
    <w:rsid w:val="002C0E61"/>
    <w:rsid w:val="002C2A02"/>
    <w:rsid w:val="002C2A68"/>
    <w:rsid w:val="002C38B2"/>
    <w:rsid w:val="002C3F6F"/>
    <w:rsid w:val="002C541B"/>
    <w:rsid w:val="002C61C9"/>
    <w:rsid w:val="002C66F2"/>
    <w:rsid w:val="002D0E8D"/>
    <w:rsid w:val="002D0FD9"/>
    <w:rsid w:val="002D2390"/>
    <w:rsid w:val="002D44C4"/>
    <w:rsid w:val="002D487B"/>
    <w:rsid w:val="002D48D2"/>
    <w:rsid w:val="002D4B85"/>
    <w:rsid w:val="002D5167"/>
    <w:rsid w:val="002D531A"/>
    <w:rsid w:val="002D5D97"/>
    <w:rsid w:val="002D5F89"/>
    <w:rsid w:val="002D6994"/>
    <w:rsid w:val="002D7C87"/>
    <w:rsid w:val="002D7E17"/>
    <w:rsid w:val="002E0970"/>
    <w:rsid w:val="002E2652"/>
    <w:rsid w:val="002E313E"/>
    <w:rsid w:val="002E4A47"/>
    <w:rsid w:val="002E4C4D"/>
    <w:rsid w:val="002E5286"/>
    <w:rsid w:val="002E62A4"/>
    <w:rsid w:val="002E7E15"/>
    <w:rsid w:val="002F07A0"/>
    <w:rsid w:val="002F19A6"/>
    <w:rsid w:val="002F23B1"/>
    <w:rsid w:val="002F2459"/>
    <w:rsid w:val="002F28A7"/>
    <w:rsid w:val="002F2A47"/>
    <w:rsid w:val="002F5978"/>
    <w:rsid w:val="002F626F"/>
    <w:rsid w:val="002F6911"/>
    <w:rsid w:val="0030016F"/>
    <w:rsid w:val="00302E57"/>
    <w:rsid w:val="00303E0E"/>
    <w:rsid w:val="003049E5"/>
    <w:rsid w:val="003056DF"/>
    <w:rsid w:val="00306213"/>
    <w:rsid w:val="0030719B"/>
    <w:rsid w:val="00311EC1"/>
    <w:rsid w:val="00312426"/>
    <w:rsid w:val="003124D2"/>
    <w:rsid w:val="00312DCA"/>
    <w:rsid w:val="0031330E"/>
    <w:rsid w:val="003137B2"/>
    <w:rsid w:val="0031507C"/>
    <w:rsid w:val="00316240"/>
    <w:rsid w:val="0031639A"/>
    <w:rsid w:val="00317C5B"/>
    <w:rsid w:val="00320738"/>
    <w:rsid w:val="00320D6D"/>
    <w:rsid w:val="00321C55"/>
    <w:rsid w:val="0032382D"/>
    <w:rsid w:val="00323866"/>
    <w:rsid w:val="00326475"/>
    <w:rsid w:val="00326974"/>
    <w:rsid w:val="003269AC"/>
    <w:rsid w:val="00326B0A"/>
    <w:rsid w:val="00326BBD"/>
    <w:rsid w:val="00327B06"/>
    <w:rsid w:val="0033245F"/>
    <w:rsid w:val="003353EA"/>
    <w:rsid w:val="003357B5"/>
    <w:rsid w:val="003358FC"/>
    <w:rsid w:val="00335F6D"/>
    <w:rsid w:val="00336FF7"/>
    <w:rsid w:val="00340CB3"/>
    <w:rsid w:val="0034482A"/>
    <w:rsid w:val="00346117"/>
    <w:rsid w:val="00346A43"/>
    <w:rsid w:val="0034701A"/>
    <w:rsid w:val="00347AB3"/>
    <w:rsid w:val="00347F6C"/>
    <w:rsid w:val="00350230"/>
    <w:rsid w:val="00351551"/>
    <w:rsid w:val="0035439F"/>
    <w:rsid w:val="00354EC8"/>
    <w:rsid w:val="00355C53"/>
    <w:rsid w:val="0035797A"/>
    <w:rsid w:val="00361924"/>
    <w:rsid w:val="00363561"/>
    <w:rsid w:val="00363A3E"/>
    <w:rsid w:val="0036401A"/>
    <w:rsid w:val="00364645"/>
    <w:rsid w:val="00365101"/>
    <w:rsid w:val="0036537E"/>
    <w:rsid w:val="003676A8"/>
    <w:rsid w:val="00367769"/>
    <w:rsid w:val="0037183D"/>
    <w:rsid w:val="00373467"/>
    <w:rsid w:val="00373480"/>
    <w:rsid w:val="00374C64"/>
    <w:rsid w:val="0037527B"/>
    <w:rsid w:val="00377958"/>
    <w:rsid w:val="003800FF"/>
    <w:rsid w:val="00380236"/>
    <w:rsid w:val="0038075E"/>
    <w:rsid w:val="0038077C"/>
    <w:rsid w:val="00381331"/>
    <w:rsid w:val="003814B0"/>
    <w:rsid w:val="0038357E"/>
    <w:rsid w:val="0038477B"/>
    <w:rsid w:val="003847AA"/>
    <w:rsid w:val="00384908"/>
    <w:rsid w:val="00384BFC"/>
    <w:rsid w:val="00385C5F"/>
    <w:rsid w:val="00385EC9"/>
    <w:rsid w:val="00387057"/>
    <w:rsid w:val="00387368"/>
    <w:rsid w:val="003905D8"/>
    <w:rsid w:val="00390637"/>
    <w:rsid w:val="00390931"/>
    <w:rsid w:val="00392C74"/>
    <w:rsid w:val="00396F4C"/>
    <w:rsid w:val="003A0026"/>
    <w:rsid w:val="003A35A0"/>
    <w:rsid w:val="003A4A03"/>
    <w:rsid w:val="003A6FE6"/>
    <w:rsid w:val="003A7C71"/>
    <w:rsid w:val="003B073A"/>
    <w:rsid w:val="003B1C81"/>
    <w:rsid w:val="003B3A82"/>
    <w:rsid w:val="003B4D82"/>
    <w:rsid w:val="003B6DEC"/>
    <w:rsid w:val="003B725F"/>
    <w:rsid w:val="003C0F53"/>
    <w:rsid w:val="003C1F81"/>
    <w:rsid w:val="003C2ACF"/>
    <w:rsid w:val="003C602B"/>
    <w:rsid w:val="003C6669"/>
    <w:rsid w:val="003C7C6C"/>
    <w:rsid w:val="003D03C1"/>
    <w:rsid w:val="003D1555"/>
    <w:rsid w:val="003D1CDC"/>
    <w:rsid w:val="003D2FA7"/>
    <w:rsid w:val="003D3617"/>
    <w:rsid w:val="003D3F6A"/>
    <w:rsid w:val="003D400F"/>
    <w:rsid w:val="003D7397"/>
    <w:rsid w:val="003D7423"/>
    <w:rsid w:val="003D7DA7"/>
    <w:rsid w:val="003E1236"/>
    <w:rsid w:val="003E2485"/>
    <w:rsid w:val="003E3F80"/>
    <w:rsid w:val="003E4840"/>
    <w:rsid w:val="003E4EF1"/>
    <w:rsid w:val="003E500F"/>
    <w:rsid w:val="003E7131"/>
    <w:rsid w:val="003E7D86"/>
    <w:rsid w:val="003F035B"/>
    <w:rsid w:val="003F4242"/>
    <w:rsid w:val="003F47D5"/>
    <w:rsid w:val="003F5701"/>
    <w:rsid w:val="003F60E6"/>
    <w:rsid w:val="003F6901"/>
    <w:rsid w:val="003F6E83"/>
    <w:rsid w:val="00400255"/>
    <w:rsid w:val="004031EA"/>
    <w:rsid w:val="00403C5E"/>
    <w:rsid w:val="00405526"/>
    <w:rsid w:val="00407792"/>
    <w:rsid w:val="00411774"/>
    <w:rsid w:val="0041181F"/>
    <w:rsid w:val="004122A0"/>
    <w:rsid w:val="00412825"/>
    <w:rsid w:val="004139C8"/>
    <w:rsid w:val="004145FA"/>
    <w:rsid w:val="004148BA"/>
    <w:rsid w:val="00414F52"/>
    <w:rsid w:val="0041675C"/>
    <w:rsid w:val="00416A28"/>
    <w:rsid w:val="00417DAE"/>
    <w:rsid w:val="00420094"/>
    <w:rsid w:val="004200AF"/>
    <w:rsid w:val="004218C7"/>
    <w:rsid w:val="00422B65"/>
    <w:rsid w:val="00422E48"/>
    <w:rsid w:val="004237A7"/>
    <w:rsid w:val="00425D30"/>
    <w:rsid w:val="00425E34"/>
    <w:rsid w:val="0042744F"/>
    <w:rsid w:val="00427908"/>
    <w:rsid w:val="00427A25"/>
    <w:rsid w:val="00427AF7"/>
    <w:rsid w:val="00427C5A"/>
    <w:rsid w:val="00427EBF"/>
    <w:rsid w:val="00427FBB"/>
    <w:rsid w:val="0043347D"/>
    <w:rsid w:val="00434524"/>
    <w:rsid w:val="0043459F"/>
    <w:rsid w:val="0043530C"/>
    <w:rsid w:val="0043629E"/>
    <w:rsid w:val="00436415"/>
    <w:rsid w:val="00436926"/>
    <w:rsid w:val="00437311"/>
    <w:rsid w:val="00437F94"/>
    <w:rsid w:val="00440DDD"/>
    <w:rsid w:val="00442EF5"/>
    <w:rsid w:val="0044340C"/>
    <w:rsid w:val="004441AF"/>
    <w:rsid w:val="00444288"/>
    <w:rsid w:val="00446DED"/>
    <w:rsid w:val="00446E21"/>
    <w:rsid w:val="0044722A"/>
    <w:rsid w:val="0045017B"/>
    <w:rsid w:val="00451089"/>
    <w:rsid w:val="00452690"/>
    <w:rsid w:val="004527EC"/>
    <w:rsid w:val="004529D9"/>
    <w:rsid w:val="00454009"/>
    <w:rsid w:val="00454943"/>
    <w:rsid w:val="004552C1"/>
    <w:rsid w:val="004559E4"/>
    <w:rsid w:val="00457D04"/>
    <w:rsid w:val="00457E45"/>
    <w:rsid w:val="00460BA6"/>
    <w:rsid w:val="00461776"/>
    <w:rsid w:val="004629F2"/>
    <w:rsid w:val="00463151"/>
    <w:rsid w:val="004637B5"/>
    <w:rsid w:val="004638C0"/>
    <w:rsid w:val="00463D10"/>
    <w:rsid w:val="00465911"/>
    <w:rsid w:val="004662FD"/>
    <w:rsid w:val="00467630"/>
    <w:rsid w:val="00467BE1"/>
    <w:rsid w:val="0047017D"/>
    <w:rsid w:val="00471DBE"/>
    <w:rsid w:val="004725C5"/>
    <w:rsid w:val="00472E9A"/>
    <w:rsid w:val="00473545"/>
    <w:rsid w:val="00473E9B"/>
    <w:rsid w:val="00474146"/>
    <w:rsid w:val="0047502A"/>
    <w:rsid w:val="00480597"/>
    <w:rsid w:val="00480716"/>
    <w:rsid w:val="004809E5"/>
    <w:rsid w:val="004814DD"/>
    <w:rsid w:val="00482236"/>
    <w:rsid w:val="004829BD"/>
    <w:rsid w:val="00482F45"/>
    <w:rsid w:val="00483643"/>
    <w:rsid w:val="00484ADE"/>
    <w:rsid w:val="00485FF6"/>
    <w:rsid w:val="0048664F"/>
    <w:rsid w:val="004872EB"/>
    <w:rsid w:val="00487BF7"/>
    <w:rsid w:val="00491652"/>
    <w:rsid w:val="004918F7"/>
    <w:rsid w:val="00491E1E"/>
    <w:rsid w:val="0049257A"/>
    <w:rsid w:val="00494872"/>
    <w:rsid w:val="004952D8"/>
    <w:rsid w:val="004954DF"/>
    <w:rsid w:val="00495573"/>
    <w:rsid w:val="004A1DF9"/>
    <w:rsid w:val="004A2074"/>
    <w:rsid w:val="004A242B"/>
    <w:rsid w:val="004A47EA"/>
    <w:rsid w:val="004A6806"/>
    <w:rsid w:val="004B0CD5"/>
    <w:rsid w:val="004B11B9"/>
    <w:rsid w:val="004B1AD0"/>
    <w:rsid w:val="004B1D77"/>
    <w:rsid w:val="004B1DC7"/>
    <w:rsid w:val="004B1F4A"/>
    <w:rsid w:val="004B2E29"/>
    <w:rsid w:val="004B3BF0"/>
    <w:rsid w:val="004B3C00"/>
    <w:rsid w:val="004B45E2"/>
    <w:rsid w:val="004B49BF"/>
    <w:rsid w:val="004B49DB"/>
    <w:rsid w:val="004B565A"/>
    <w:rsid w:val="004B631B"/>
    <w:rsid w:val="004B6CCE"/>
    <w:rsid w:val="004B7651"/>
    <w:rsid w:val="004C0F2B"/>
    <w:rsid w:val="004C3C98"/>
    <w:rsid w:val="004C4130"/>
    <w:rsid w:val="004C615F"/>
    <w:rsid w:val="004D0123"/>
    <w:rsid w:val="004D28A1"/>
    <w:rsid w:val="004D3CD1"/>
    <w:rsid w:val="004D4838"/>
    <w:rsid w:val="004D48D2"/>
    <w:rsid w:val="004D4925"/>
    <w:rsid w:val="004D6345"/>
    <w:rsid w:val="004E02BD"/>
    <w:rsid w:val="004E0518"/>
    <w:rsid w:val="004E30BD"/>
    <w:rsid w:val="004E371D"/>
    <w:rsid w:val="004E5161"/>
    <w:rsid w:val="004E70DC"/>
    <w:rsid w:val="004F0244"/>
    <w:rsid w:val="004F1431"/>
    <w:rsid w:val="004F1CA7"/>
    <w:rsid w:val="004F1E9E"/>
    <w:rsid w:val="004F2004"/>
    <w:rsid w:val="004F290A"/>
    <w:rsid w:val="004F2D2A"/>
    <w:rsid w:val="004F33A5"/>
    <w:rsid w:val="004F34D3"/>
    <w:rsid w:val="004F4E66"/>
    <w:rsid w:val="004F669C"/>
    <w:rsid w:val="004F67C8"/>
    <w:rsid w:val="004F6C2D"/>
    <w:rsid w:val="004F7361"/>
    <w:rsid w:val="005019D8"/>
    <w:rsid w:val="00501C18"/>
    <w:rsid w:val="00501CA8"/>
    <w:rsid w:val="00501F67"/>
    <w:rsid w:val="0050392A"/>
    <w:rsid w:val="00503A09"/>
    <w:rsid w:val="00503A12"/>
    <w:rsid w:val="005076BE"/>
    <w:rsid w:val="00507D6B"/>
    <w:rsid w:val="00510F85"/>
    <w:rsid w:val="00511068"/>
    <w:rsid w:val="00511366"/>
    <w:rsid w:val="00512048"/>
    <w:rsid w:val="00513954"/>
    <w:rsid w:val="005140CF"/>
    <w:rsid w:val="00515DDF"/>
    <w:rsid w:val="00515F5B"/>
    <w:rsid w:val="0051720B"/>
    <w:rsid w:val="00517A59"/>
    <w:rsid w:val="00521C55"/>
    <w:rsid w:val="00521D9B"/>
    <w:rsid w:val="00522752"/>
    <w:rsid w:val="00522ECB"/>
    <w:rsid w:val="0052682F"/>
    <w:rsid w:val="00530B01"/>
    <w:rsid w:val="0053230F"/>
    <w:rsid w:val="00532D38"/>
    <w:rsid w:val="00533C78"/>
    <w:rsid w:val="00534550"/>
    <w:rsid w:val="00535531"/>
    <w:rsid w:val="00536AB1"/>
    <w:rsid w:val="00537978"/>
    <w:rsid w:val="00537E35"/>
    <w:rsid w:val="00540373"/>
    <w:rsid w:val="005408D1"/>
    <w:rsid w:val="005449C5"/>
    <w:rsid w:val="00546659"/>
    <w:rsid w:val="00546EB4"/>
    <w:rsid w:val="005475A1"/>
    <w:rsid w:val="00547747"/>
    <w:rsid w:val="005509A2"/>
    <w:rsid w:val="00553DC5"/>
    <w:rsid w:val="005544E4"/>
    <w:rsid w:val="00554F4C"/>
    <w:rsid w:val="00555BE6"/>
    <w:rsid w:val="00556896"/>
    <w:rsid w:val="00557351"/>
    <w:rsid w:val="00560FE7"/>
    <w:rsid w:val="00563209"/>
    <w:rsid w:val="00563BF6"/>
    <w:rsid w:val="00564F06"/>
    <w:rsid w:val="005658A5"/>
    <w:rsid w:val="00566CE2"/>
    <w:rsid w:val="00567226"/>
    <w:rsid w:val="0056740D"/>
    <w:rsid w:val="00567968"/>
    <w:rsid w:val="005702EE"/>
    <w:rsid w:val="0057034D"/>
    <w:rsid w:val="00572862"/>
    <w:rsid w:val="00572AD9"/>
    <w:rsid w:val="00572FE0"/>
    <w:rsid w:val="00575344"/>
    <w:rsid w:val="005753C8"/>
    <w:rsid w:val="005756EB"/>
    <w:rsid w:val="00576630"/>
    <w:rsid w:val="005773DF"/>
    <w:rsid w:val="00577FA2"/>
    <w:rsid w:val="00580773"/>
    <w:rsid w:val="005808ED"/>
    <w:rsid w:val="00581F52"/>
    <w:rsid w:val="00582F56"/>
    <w:rsid w:val="00583992"/>
    <w:rsid w:val="00583BAD"/>
    <w:rsid w:val="0058544A"/>
    <w:rsid w:val="005856B8"/>
    <w:rsid w:val="00585B41"/>
    <w:rsid w:val="00585E1B"/>
    <w:rsid w:val="00586B0C"/>
    <w:rsid w:val="00587B2A"/>
    <w:rsid w:val="00592E4E"/>
    <w:rsid w:val="00593056"/>
    <w:rsid w:val="005942FA"/>
    <w:rsid w:val="00594608"/>
    <w:rsid w:val="00594B2D"/>
    <w:rsid w:val="00595E5D"/>
    <w:rsid w:val="00595F21"/>
    <w:rsid w:val="00597296"/>
    <w:rsid w:val="005A0191"/>
    <w:rsid w:val="005A1985"/>
    <w:rsid w:val="005A1C1C"/>
    <w:rsid w:val="005A20F3"/>
    <w:rsid w:val="005A2573"/>
    <w:rsid w:val="005A3C09"/>
    <w:rsid w:val="005A451E"/>
    <w:rsid w:val="005A4868"/>
    <w:rsid w:val="005A50D1"/>
    <w:rsid w:val="005A5209"/>
    <w:rsid w:val="005A52A2"/>
    <w:rsid w:val="005A55CA"/>
    <w:rsid w:val="005A5B51"/>
    <w:rsid w:val="005A5E5A"/>
    <w:rsid w:val="005A7DF3"/>
    <w:rsid w:val="005B0D87"/>
    <w:rsid w:val="005B1394"/>
    <w:rsid w:val="005B2488"/>
    <w:rsid w:val="005B49A1"/>
    <w:rsid w:val="005B5F94"/>
    <w:rsid w:val="005C10C3"/>
    <w:rsid w:val="005C16DB"/>
    <w:rsid w:val="005C3642"/>
    <w:rsid w:val="005C587D"/>
    <w:rsid w:val="005C5ECF"/>
    <w:rsid w:val="005D1A8C"/>
    <w:rsid w:val="005D2400"/>
    <w:rsid w:val="005D2C2F"/>
    <w:rsid w:val="005D32D0"/>
    <w:rsid w:val="005D3333"/>
    <w:rsid w:val="005D333D"/>
    <w:rsid w:val="005D5329"/>
    <w:rsid w:val="005D5A4B"/>
    <w:rsid w:val="005D6E40"/>
    <w:rsid w:val="005D74A7"/>
    <w:rsid w:val="005E0254"/>
    <w:rsid w:val="005E0EF4"/>
    <w:rsid w:val="005E1750"/>
    <w:rsid w:val="005E234C"/>
    <w:rsid w:val="005E255B"/>
    <w:rsid w:val="005E2BD8"/>
    <w:rsid w:val="005E3172"/>
    <w:rsid w:val="005E3590"/>
    <w:rsid w:val="005E3737"/>
    <w:rsid w:val="005E4161"/>
    <w:rsid w:val="005F1553"/>
    <w:rsid w:val="005F2186"/>
    <w:rsid w:val="005F29C5"/>
    <w:rsid w:val="005F4DA4"/>
    <w:rsid w:val="005F7BDF"/>
    <w:rsid w:val="005F7F77"/>
    <w:rsid w:val="00600A90"/>
    <w:rsid w:val="00600B4C"/>
    <w:rsid w:val="00601166"/>
    <w:rsid w:val="00601E17"/>
    <w:rsid w:val="0060257F"/>
    <w:rsid w:val="00603AA9"/>
    <w:rsid w:val="00603E31"/>
    <w:rsid w:val="006057C7"/>
    <w:rsid w:val="00605841"/>
    <w:rsid w:val="00606CF6"/>
    <w:rsid w:val="00607C44"/>
    <w:rsid w:val="00610A51"/>
    <w:rsid w:val="00611DE1"/>
    <w:rsid w:val="00612A8F"/>
    <w:rsid w:val="00612AF1"/>
    <w:rsid w:val="006148E7"/>
    <w:rsid w:val="006173D2"/>
    <w:rsid w:val="00617654"/>
    <w:rsid w:val="00620761"/>
    <w:rsid w:val="00620FE5"/>
    <w:rsid w:val="00621505"/>
    <w:rsid w:val="006217C7"/>
    <w:rsid w:val="00622954"/>
    <w:rsid w:val="0062351F"/>
    <w:rsid w:val="00624DC6"/>
    <w:rsid w:val="00624EC7"/>
    <w:rsid w:val="006255C3"/>
    <w:rsid w:val="00626738"/>
    <w:rsid w:val="00627EB7"/>
    <w:rsid w:val="0063089F"/>
    <w:rsid w:val="006311FA"/>
    <w:rsid w:val="00631B7D"/>
    <w:rsid w:val="006323AC"/>
    <w:rsid w:val="00632D53"/>
    <w:rsid w:val="00641F10"/>
    <w:rsid w:val="00643045"/>
    <w:rsid w:val="006435E9"/>
    <w:rsid w:val="006436C0"/>
    <w:rsid w:val="00645A2B"/>
    <w:rsid w:val="00646819"/>
    <w:rsid w:val="00646CC1"/>
    <w:rsid w:val="00647227"/>
    <w:rsid w:val="00647C23"/>
    <w:rsid w:val="00647D69"/>
    <w:rsid w:val="006502EE"/>
    <w:rsid w:val="00650CB0"/>
    <w:rsid w:val="00651C97"/>
    <w:rsid w:val="006538C6"/>
    <w:rsid w:val="00653CA1"/>
    <w:rsid w:val="00654559"/>
    <w:rsid w:val="006547B6"/>
    <w:rsid w:val="006556B0"/>
    <w:rsid w:val="006558D2"/>
    <w:rsid w:val="0065671B"/>
    <w:rsid w:val="00660F95"/>
    <w:rsid w:val="0066220B"/>
    <w:rsid w:val="00663C36"/>
    <w:rsid w:val="00665DB3"/>
    <w:rsid w:val="00665ECF"/>
    <w:rsid w:val="00672290"/>
    <w:rsid w:val="00673E3F"/>
    <w:rsid w:val="006740DF"/>
    <w:rsid w:val="006757B1"/>
    <w:rsid w:val="00675DE9"/>
    <w:rsid w:val="0067718D"/>
    <w:rsid w:val="0068150D"/>
    <w:rsid w:val="00681664"/>
    <w:rsid w:val="006834AA"/>
    <w:rsid w:val="006845C2"/>
    <w:rsid w:val="0068591E"/>
    <w:rsid w:val="00685BB1"/>
    <w:rsid w:val="006868DA"/>
    <w:rsid w:val="00686E1B"/>
    <w:rsid w:val="006870AC"/>
    <w:rsid w:val="00687AE0"/>
    <w:rsid w:val="00687DC6"/>
    <w:rsid w:val="0069146C"/>
    <w:rsid w:val="006916D4"/>
    <w:rsid w:val="006919BB"/>
    <w:rsid w:val="00692AED"/>
    <w:rsid w:val="00692D44"/>
    <w:rsid w:val="0069322B"/>
    <w:rsid w:val="00693305"/>
    <w:rsid w:val="00693D38"/>
    <w:rsid w:val="0069403B"/>
    <w:rsid w:val="006941FE"/>
    <w:rsid w:val="00695E44"/>
    <w:rsid w:val="00696281"/>
    <w:rsid w:val="006A2860"/>
    <w:rsid w:val="006A2C02"/>
    <w:rsid w:val="006A2EEE"/>
    <w:rsid w:val="006A3AE4"/>
    <w:rsid w:val="006A5745"/>
    <w:rsid w:val="006A66AC"/>
    <w:rsid w:val="006A66D9"/>
    <w:rsid w:val="006A6918"/>
    <w:rsid w:val="006A6F7E"/>
    <w:rsid w:val="006A701D"/>
    <w:rsid w:val="006B0D61"/>
    <w:rsid w:val="006B1273"/>
    <w:rsid w:val="006B1B2B"/>
    <w:rsid w:val="006B1DD0"/>
    <w:rsid w:val="006B2CCC"/>
    <w:rsid w:val="006B37E1"/>
    <w:rsid w:val="006B4494"/>
    <w:rsid w:val="006B454B"/>
    <w:rsid w:val="006B4711"/>
    <w:rsid w:val="006B675F"/>
    <w:rsid w:val="006B71ED"/>
    <w:rsid w:val="006B73C1"/>
    <w:rsid w:val="006B77E1"/>
    <w:rsid w:val="006C0066"/>
    <w:rsid w:val="006C0FFA"/>
    <w:rsid w:val="006C15B3"/>
    <w:rsid w:val="006C2661"/>
    <w:rsid w:val="006C33E4"/>
    <w:rsid w:val="006C5BA9"/>
    <w:rsid w:val="006C61F6"/>
    <w:rsid w:val="006C654F"/>
    <w:rsid w:val="006D0066"/>
    <w:rsid w:val="006D0F0F"/>
    <w:rsid w:val="006D1EEB"/>
    <w:rsid w:val="006D51BB"/>
    <w:rsid w:val="006D5E25"/>
    <w:rsid w:val="006D78F5"/>
    <w:rsid w:val="006E044F"/>
    <w:rsid w:val="006E2DA5"/>
    <w:rsid w:val="006E2DD6"/>
    <w:rsid w:val="006E38EC"/>
    <w:rsid w:val="006E563A"/>
    <w:rsid w:val="006E6E1E"/>
    <w:rsid w:val="006E767D"/>
    <w:rsid w:val="006F0D59"/>
    <w:rsid w:val="006F1509"/>
    <w:rsid w:val="006F21F8"/>
    <w:rsid w:val="006F479C"/>
    <w:rsid w:val="006F6656"/>
    <w:rsid w:val="006F6C27"/>
    <w:rsid w:val="006F745A"/>
    <w:rsid w:val="006F79B7"/>
    <w:rsid w:val="006F7D88"/>
    <w:rsid w:val="00703C94"/>
    <w:rsid w:val="00704C22"/>
    <w:rsid w:val="00707C05"/>
    <w:rsid w:val="00710F21"/>
    <w:rsid w:val="00711E21"/>
    <w:rsid w:val="007144D7"/>
    <w:rsid w:val="00714C82"/>
    <w:rsid w:val="00714C99"/>
    <w:rsid w:val="00716899"/>
    <w:rsid w:val="0072038F"/>
    <w:rsid w:val="00721341"/>
    <w:rsid w:val="0072199A"/>
    <w:rsid w:val="00721EB7"/>
    <w:rsid w:val="007229C1"/>
    <w:rsid w:val="00724365"/>
    <w:rsid w:val="00724AA3"/>
    <w:rsid w:val="00724CEC"/>
    <w:rsid w:val="007256B7"/>
    <w:rsid w:val="00727407"/>
    <w:rsid w:val="00727F37"/>
    <w:rsid w:val="0073019B"/>
    <w:rsid w:val="00730539"/>
    <w:rsid w:val="00730B5D"/>
    <w:rsid w:val="00732310"/>
    <w:rsid w:val="00732386"/>
    <w:rsid w:val="00732534"/>
    <w:rsid w:val="00736338"/>
    <w:rsid w:val="00736641"/>
    <w:rsid w:val="00736C84"/>
    <w:rsid w:val="00736E2A"/>
    <w:rsid w:val="007371E1"/>
    <w:rsid w:val="0073793E"/>
    <w:rsid w:val="00737D31"/>
    <w:rsid w:val="00737D98"/>
    <w:rsid w:val="00740C12"/>
    <w:rsid w:val="00741231"/>
    <w:rsid w:val="00741732"/>
    <w:rsid w:val="0074175B"/>
    <w:rsid w:val="00742F79"/>
    <w:rsid w:val="00744BF7"/>
    <w:rsid w:val="0074692F"/>
    <w:rsid w:val="00746C3A"/>
    <w:rsid w:val="0074790F"/>
    <w:rsid w:val="0075120D"/>
    <w:rsid w:val="0075188E"/>
    <w:rsid w:val="00751C82"/>
    <w:rsid w:val="007530A3"/>
    <w:rsid w:val="00753E4E"/>
    <w:rsid w:val="007549B6"/>
    <w:rsid w:val="00755C6B"/>
    <w:rsid w:val="00756D44"/>
    <w:rsid w:val="007600EC"/>
    <w:rsid w:val="0076075B"/>
    <w:rsid w:val="00760783"/>
    <w:rsid w:val="00761E55"/>
    <w:rsid w:val="00765CCB"/>
    <w:rsid w:val="007668D1"/>
    <w:rsid w:val="00772CA9"/>
    <w:rsid w:val="00774306"/>
    <w:rsid w:val="00774A5C"/>
    <w:rsid w:val="00774B60"/>
    <w:rsid w:val="00774C73"/>
    <w:rsid w:val="00775242"/>
    <w:rsid w:val="007753F2"/>
    <w:rsid w:val="0077646D"/>
    <w:rsid w:val="0077647D"/>
    <w:rsid w:val="0077764C"/>
    <w:rsid w:val="00783933"/>
    <w:rsid w:val="0078666E"/>
    <w:rsid w:val="00787841"/>
    <w:rsid w:val="00787A20"/>
    <w:rsid w:val="00790CF4"/>
    <w:rsid w:val="00791655"/>
    <w:rsid w:val="007917EA"/>
    <w:rsid w:val="007933B5"/>
    <w:rsid w:val="0079358E"/>
    <w:rsid w:val="00794A4B"/>
    <w:rsid w:val="00795C64"/>
    <w:rsid w:val="00796C2D"/>
    <w:rsid w:val="00796DE2"/>
    <w:rsid w:val="007A0DFC"/>
    <w:rsid w:val="007A0E85"/>
    <w:rsid w:val="007A1A4C"/>
    <w:rsid w:val="007A275C"/>
    <w:rsid w:val="007A2C45"/>
    <w:rsid w:val="007A36E5"/>
    <w:rsid w:val="007A3E55"/>
    <w:rsid w:val="007A4ECD"/>
    <w:rsid w:val="007A551E"/>
    <w:rsid w:val="007A5A53"/>
    <w:rsid w:val="007A6203"/>
    <w:rsid w:val="007A739C"/>
    <w:rsid w:val="007A7C1D"/>
    <w:rsid w:val="007A7D73"/>
    <w:rsid w:val="007B2D12"/>
    <w:rsid w:val="007B3459"/>
    <w:rsid w:val="007B37BB"/>
    <w:rsid w:val="007B4C6E"/>
    <w:rsid w:val="007B5437"/>
    <w:rsid w:val="007B6161"/>
    <w:rsid w:val="007B6D68"/>
    <w:rsid w:val="007B7712"/>
    <w:rsid w:val="007B7BFC"/>
    <w:rsid w:val="007C10DA"/>
    <w:rsid w:val="007C2BFD"/>
    <w:rsid w:val="007C2EF9"/>
    <w:rsid w:val="007C352E"/>
    <w:rsid w:val="007C401A"/>
    <w:rsid w:val="007C5207"/>
    <w:rsid w:val="007C6296"/>
    <w:rsid w:val="007C7A38"/>
    <w:rsid w:val="007C7D19"/>
    <w:rsid w:val="007D054E"/>
    <w:rsid w:val="007D0778"/>
    <w:rsid w:val="007D126E"/>
    <w:rsid w:val="007D24DD"/>
    <w:rsid w:val="007D2512"/>
    <w:rsid w:val="007D2EFB"/>
    <w:rsid w:val="007D2F90"/>
    <w:rsid w:val="007D315A"/>
    <w:rsid w:val="007D3A96"/>
    <w:rsid w:val="007D675A"/>
    <w:rsid w:val="007D7868"/>
    <w:rsid w:val="007D7ED5"/>
    <w:rsid w:val="007E13BC"/>
    <w:rsid w:val="007E13C9"/>
    <w:rsid w:val="007E147D"/>
    <w:rsid w:val="007E1688"/>
    <w:rsid w:val="007E31D6"/>
    <w:rsid w:val="007E3F56"/>
    <w:rsid w:val="007E5466"/>
    <w:rsid w:val="007E6384"/>
    <w:rsid w:val="007E6FFB"/>
    <w:rsid w:val="007E7284"/>
    <w:rsid w:val="007E757A"/>
    <w:rsid w:val="007F14F7"/>
    <w:rsid w:val="007F2A3E"/>
    <w:rsid w:val="007F3029"/>
    <w:rsid w:val="007F3B35"/>
    <w:rsid w:val="007F4692"/>
    <w:rsid w:val="007F5291"/>
    <w:rsid w:val="007F5691"/>
    <w:rsid w:val="007F79F5"/>
    <w:rsid w:val="007F7EA7"/>
    <w:rsid w:val="0080155D"/>
    <w:rsid w:val="0080268C"/>
    <w:rsid w:val="00804904"/>
    <w:rsid w:val="00805FCF"/>
    <w:rsid w:val="00807C08"/>
    <w:rsid w:val="00812B74"/>
    <w:rsid w:val="00813031"/>
    <w:rsid w:val="008131EC"/>
    <w:rsid w:val="00814B49"/>
    <w:rsid w:val="00814F26"/>
    <w:rsid w:val="0081519D"/>
    <w:rsid w:val="008154B6"/>
    <w:rsid w:val="0081583B"/>
    <w:rsid w:val="00816617"/>
    <w:rsid w:val="00817092"/>
    <w:rsid w:val="00817D93"/>
    <w:rsid w:val="00822570"/>
    <w:rsid w:val="00822757"/>
    <w:rsid w:val="0082277D"/>
    <w:rsid w:val="00826727"/>
    <w:rsid w:val="008276BF"/>
    <w:rsid w:val="008301E4"/>
    <w:rsid w:val="00830725"/>
    <w:rsid w:val="00830A4E"/>
    <w:rsid w:val="00832A89"/>
    <w:rsid w:val="00834E22"/>
    <w:rsid w:val="00835B95"/>
    <w:rsid w:val="00836226"/>
    <w:rsid w:val="00836F0E"/>
    <w:rsid w:val="0083741A"/>
    <w:rsid w:val="00840260"/>
    <w:rsid w:val="00841496"/>
    <w:rsid w:val="00843278"/>
    <w:rsid w:val="00843ED8"/>
    <w:rsid w:val="008459F4"/>
    <w:rsid w:val="00850D91"/>
    <w:rsid w:val="00851155"/>
    <w:rsid w:val="008529C5"/>
    <w:rsid w:val="008547A4"/>
    <w:rsid w:val="008550EA"/>
    <w:rsid w:val="0085607C"/>
    <w:rsid w:val="0085615D"/>
    <w:rsid w:val="00857393"/>
    <w:rsid w:val="0086203A"/>
    <w:rsid w:val="0086325B"/>
    <w:rsid w:val="00864143"/>
    <w:rsid w:val="00864BCE"/>
    <w:rsid w:val="0086564D"/>
    <w:rsid w:val="00865765"/>
    <w:rsid w:val="00865E3A"/>
    <w:rsid w:val="00870C4A"/>
    <w:rsid w:val="008711C6"/>
    <w:rsid w:val="00871544"/>
    <w:rsid w:val="008727BD"/>
    <w:rsid w:val="00874A09"/>
    <w:rsid w:val="00874C7E"/>
    <w:rsid w:val="00875C47"/>
    <w:rsid w:val="00876543"/>
    <w:rsid w:val="00876744"/>
    <w:rsid w:val="008814AA"/>
    <w:rsid w:val="00882045"/>
    <w:rsid w:val="00883486"/>
    <w:rsid w:val="00883CA8"/>
    <w:rsid w:val="008840F8"/>
    <w:rsid w:val="008848F2"/>
    <w:rsid w:val="00885736"/>
    <w:rsid w:val="00885A39"/>
    <w:rsid w:val="0088682F"/>
    <w:rsid w:val="00886C44"/>
    <w:rsid w:val="00891948"/>
    <w:rsid w:val="00894E47"/>
    <w:rsid w:val="0089521B"/>
    <w:rsid w:val="0089568C"/>
    <w:rsid w:val="0089582B"/>
    <w:rsid w:val="00895A54"/>
    <w:rsid w:val="008A1A4D"/>
    <w:rsid w:val="008A2812"/>
    <w:rsid w:val="008A395C"/>
    <w:rsid w:val="008A399D"/>
    <w:rsid w:val="008A48F0"/>
    <w:rsid w:val="008A5546"/>
    <w:rsid w:val="008A56AB"/>
    <w:rsid w:val="008A5BE0"/>
    <w:rsid w:val="008A5F69"/>
    <w:rsid w:val="008A658D"/>
    <w:rsid w:val="008A6B33"/>
    <w:rsid w:val="008A7F79"/>
    <w:rsid w:val="008B02E6"/>
    <w:rsid w:val="008B0C4B"/>
    <w:rsid w:val="008B0FB4"/>
    <w:rsid w:val="008B0FFB"/>
    <w:rsid w:val="008B2B8D"/>
    <w:rsid w:val="008B315A"/>
    <w:rsid w:val="008B43A7"/>
    <w:rsid w:val="008B5DF4"/>
    <w:rsid w:val="008B6AD4"/>
    <w:rsid w:val="008B6B2C"/>
    <w:rsid w:val="008C0A6D"/>
    <w:rsid w:val="008C0BA1"/>
    <w:rsid w:val="008C2130"/>
    <w:rsid w:val="008C2D0D"/>
    <w:rsid w:val="008C3EEB"/>
    <w:rsid w:val="008C42C8"/>
    <w:rsid w:val="008C4848"/>
    <w:rsid w:val="008C4A37"/>
    <w:rsid w:val="008C4ED2"/>
    <w:rsid w:val="008C76BC"/>
    <w:rsid w:val="008C7BE3"/>
    <w:rsid w:val="008C7ECE"/>
    <w:rsid w:val="008D0A9C"/>
    <w:rsid w:val="008D15B3"/>
    <w:rsid w:val="008D1D7B"/>
    <w:rsid w:val="008D3C8F"/>
    <w:rsid w:val="008D426D"/>
    <w:rsid w:val="008D5C99"/>
    <w:rsid w:val="008D61D4"/>
    <w:rsid w:val="008D71BD"/>
    <w:rsid w:val="008E1D03"/>
    <w:rsid w:val="008E4690"/>
    <w:rsid w:val="008E563F"/>
    <w:rsid w:val="008E69DE"/>
    <w:rsid w:val="008E7F41"/>
    <w:rsid w:val="008F0CB0"/>
    <w:rsid w:val="008F13A7"/>
    <w:rsid w:val="008F2319"/>
    <w:rsid w:val="008F260E"/>
    <w:rsid w:val="008F4CC3"/>
    <w:rsid w:val="008F6AC5"/>
    <w:rsid w:val="00900694"/>
    <w:rsid w:val="00902EDB"/>
    <w:rsid w:val="009031F3"/>
    <w:rsid w:val="00903C41"/>
    <w:rsid w:val="00903DEC"/>
    <w:rsid w:val="00904BE4"/>
    <w:rsid w:val="00904D17"/>
    <w:rsid w:val="00905CCE"/>
    <w:rsid w:val="00906140"/>
    <w:rsid w:val="00906710"/>
    <w:rsid w:val="00906C93"/>
    <w:rsid w:val="00912268"/>
    <w:rsid w:val="00912844"/>
    <w:rsid w:val="00913EDE"/>
    <w:rsid w:val="009156B4"/>
    <w:rsid w:val="00915A67"/>
    <w:rsid w:val="00915B89"/>
    <w:rsid w:val="00915D9D"/>
    <w:rsid w:val="00916C8D"/>
    <w:rsid w:val="00917240"/>
    <w:rsid w:val="009205F7"/>
    <w:rsid w:val="00921C4D"/>
    <w:rsid w:val="00922D66"/>
    <w:rsid w:val="00924D9C"/>
    <w:rsid w:val="00926495"/>
    <w:rsid w:val="00927438"/>
    <w:rsid w:val="0093017A"/>
    <w:rsid w:val="00930450"/>
    <w:rsid w:val="00930621"/>
    <w:rsid w:val="00931016"/>
    <w:rsid w:val="0093102A"/>
    <w:rsid w:val="009311FE"/>
    <w:rsid w:val="00932474"/>
    <w:rsid w:val="00932AAF"/>
    <w:rsid w:val="009330CF"/>
    <w:rsid w:val="0093458E"/>
    <w:rsid w:val="00934E3F"/>
    <w:rsid w:val="009355B9"/>
    <w:rsid w:val="00935C06"/>
    <w:rsid w:val="009360C7"/>
    <w:rsid w:val="009376C7"/>
    <w:rsid w:val="00940017"/>
    <w:rsid w:val="00940703"/>
    <w:rsid w:val="009413CD"/>
    <w:rsid w:val="00941D45"/>
    <w:rsid w:val="0094231D"/>
    <w:rsid w:val="009423CD"/>
    <w:rsid w:val="0094246D"/>
    <w:rsid w:val="00944736"/>
    <w:rsid w:val="00944A24"/>
    <w:rsid w:val="009461C4"/>
    <w:rsid w:val="00946EEE"/>
    <w:rsid w:val="009502F7"/>
    <w:rsid w:val="009540E4"/>
    <w:rsid w:val="00954BCD"/>
    <w:rsid w:val="0095636E"/>
    <w:rsid w:val="00956ADA"/>
    <w:rsid w:val="00956FF5"/>
    <w:rsid w:val="00957B6E"/>
    <w:rsid w:val="0096011E"/>
    <w:rsid w:val="0096089E"/>
    <w:rsid w:val="009624F7"/>
    <w:rsid w:val="00963246"/>
    <w:rsid w:val="0096343A"/>
    <w:rsid w:val="00963A1F"/>
    <w:rsid w:val="00964D0B"/>
    <w:rsid w:val="00966977"/>
    <w:rsid w:val="009671BB"/>
    <w:rsid w:val="009705F1"/>
    <w:rsid w:val="0097072A"/>
    <w:rsid w:val="0097095C"/>
    <w:rsid w:val="00970CB9"/>
    <w:rsid w:val="00971887"/>
    <w:rsid w:val="00971DAB"/>
    <w:rsid w:val="00972B92"/>
    <w:rsid w:val="0097392D"/>
    <w:rsid w:val="00973E1B"/>
    <w:rsid w:val="00974251"/>
    <w:rsid w:val="00975E1B"/>
    <w:rsid w:val="009805AA"/>
    <w:rsid w:val="00983420"/>
    <w:rsid w:val="00983F0F"/>
    <w:rsid w:val="00984E45"/>
    <w:rsid w:val="00985008"/>
    <w:rsid w:val="009856DA"/>
    <w:rsid w:val="00985C76"/>
    <w:rsid w:val="00986DC7"/>
    <w:rsid w:val="0098741C"/>
    <w:rsid w:val="00990D13"/>
    <w:rsid w:val="00991B24"/>
    <w:rsid w:val="00991CB0"/>
    <w:rsid w:val="00993546"/>
    <w:rsid w:val="009937B3"/>
    <w:rsid w:val="00994BDF"/>
    <w:rsid w:val="00994CF2"/>
    <w:rsid w:val="00995EB6"/>
    <w:rsid w:val="0099602A"/>
    <w:rsid w:val="00996BF4"/>
    <w:rsid w:val="00997364"/>
    <w:rsid w:val="009A0ADE"/>
    <w:rsid w:val="009A1AD6"/>
    <w:rsid w:val="009A29F2"/>
    <w:rsid w:val="009A2A65"/>
    <w:rsid w:val="009A35A0"/>
    <w:rsid w:val="009A3EDA"/>
    <w:rsid w:val="009A44FC"/>
    <w:rsid w:val="009A4BEA"/>
    <w:rsid w:val="009A7967"/>
    <w:rsid w:val="009B034E"/>
    <w:rsid w:val="009B0941"/>
    <w:rsid w:val="009B356F"/>
    <w:rsid w:val="009B3FA0"/>
    <w:rsid w:val="009B4F22"/>
    <w:rsid w:val="009B5E82"/>
    <w:rsid w:val="009B6175"/>
    <w:rsid w:val="009B6FD5"/>
    <w:rsid w:val="009C0543"/>
    <w:rsid w:val="009C0588"/>
    <w:rsid w:val="009C16AE"/>
    <w:rsid w:val="009C1A02"/>
    <w:rsid w:val="009C45AB"/>
    <w:rsid w:val="009C4F24"/>
    <w:rsid w:val="009C55A3"/>
    <w:rsid w:val="009C5E19"/>
    <w:rsid w:val="009C6C07"/>
    <w:rsid w:val="009C7032"/>
    <w:rsid w:val="009C74B1"/>
    <w:rsid w:val="009C752C"/>
    <w:rsid w:val="009C7965"/>
    <w:rsid w:val="009C79C6"/>
    <w:rsid w:val="009C7DCD"/>
    <w:rsid w:val="009D019C"/>
    <w:rsid w:val="009D056F"/>
    <w:rsid w:val="009D26D9"/>
    <w:rsid w:val="009D4850"/>
    <w:rsid w:val="009D4B37"/>
    <w:rsid w:val="009D612A"/>
    <w:rsid w:val="009D660F"/>
    <w:rsid w:val="009E0911"/>
    <w:rsid w:val="009E1AFD"/>
    <w:rsid w:val="009E3439"/>
    <w:rsid w:val="009E52D0"/>
    <w:rsid w:val="009E6311"/>
    <w:rsid w:val="009E6F7C"/>
    <w:rsid w:val="009F2625"/>
    <w:rsid w:val="009F29BC"/>
    <w:rsid w:val="009F3B84"/>
    <w:rsid w:val="009F5CC5"/>
    <w:rsid w:val="009F72CD"/>
    <w:rsid w:val="00A004B6"/>
    <w:rsid w:val="00A008C1"/>
    <w:rsid w:val="00A00CDD"/>
    <w:rsid w:val="00A02307"/>
    <w:rsid w:val="00A03751"/>
    <w:rsid w:val="00A0519E"/>
    <w:rsid w:val="00A054DF"/>
    <w:rsid w:val="00A05C25"/>
    <w:rsid w:val="00A066F8"/>
    <w:rsid w:val="00A0699F"/>
    <w:rsid w:val="00A06B91"/>
    <w:rsid w:val="00A06F69"/>
    <w:rsid w:val="00A074D3"/>
    <w:rsid w:val="00A07E6B"/>
    <w:rsid w:val="00A07F32"/>
    <w:rsid w:val="00A110A4"/>
    <w:rsid w:val="00A113BB"/>
    <w:rsid w:val="00A11C0C"/>
    <w:rsid w:val="00A15A05"/>
    <w:rsid w:val="00A163B3"/>
    <w:rsid w:val="00A165D7"/>
    <w:rsid w:val="00A1781C"/>
    <w:rsid w:val="00A210AB"/>
    <w:rsid w:val="00A216FA"/>
    <w:rsid w:val="00A222FC"/>
    <w:rsid w:val="00A232C3"/>
    <w:rsid w:val="00A24A13"/>
    <w:rsid w:val="00A24AAF"/>
    <w:rsid w:val="00A24E3C"/>
    <w:rsid w:val="00A26364"/>
    <w:rsid w:val="00A3071D"/>
    <w:rsid w:val="00A31C31"/>
    <w:rsid w:val="00A31DE2"/>
    <w:rsid w:val="00A325B9"/>
    <w:rsid w:val="00A33482"/>
    <w:rsid w:val="00A34A7F"/>
    <w:rsid w:val="00A35417"/>
    <w:rsid w:val="00A35D41"/>
    <w:rsid w:val="00A35F79"/>
    <w:rsid w:val="00A37CCA"/>
    <w:rsid w:val="00A4046B"/>
    <w:rsid w:val="00A40EE4"/>
    <w:rsid w:val="00A44FE5"/>
    <w:rsid w:val="00A4773A"/>
    <w:rsid w:val="00A50AE2"/>
    <w:rsid w:val="00A511A4"/>
    <w:rsid w:val="00A51429"/>
    <w:rsid w:val="00A52032"/>
    <w:rsid w:val="00A52101"/>
    <w:rsid w:val="00A52E00"/>
    <w:rsid w:val="00A5349D"/>
    <w:rsid w:val="00A53817"/>
    <w:rsid w:val="00A54224"/>
    <w:rsid w:val="00A5463D"/>
    <w:rsid w:val="00A54C20"/>
    <w:rsid w:val="00A57766"/>
    <w:rsid w:val="00A6066B"/>
    <w:rsid w:val="00A62C40"/>
    <w:rsid w:val="00A63933"/>
    <w:rsid w:val="00A64C34"/>
    <w:rsid w:val="00A66756"/>
    <w:rsid w:val="00A66B88"/>
    <w:rsid w:val="00A67C56"/>
    <w:rsid w:val="00A71126"/>
    <w:rsid w:val="00A715F1"/>
    <w:rsid w:val="00A72AF8"/>
    <w:rsid w:val="00A73295"/>
    <w:rsid w:val="00A733BD"/>
    <w:rsid w:val="00A73411"/>
    <w:rsid w:val="00A75B35"/>
    <w:rsid w:val="00A76735"/>
    <w:rsid w:val="00A76C31"/>
    <w:rsid w:val="00A76FE5"/>
    <w:rsid w:val="00A80711"/>
    <w:rsid w:val="00A813E7"/>
    <w:rsid w:val="00A8148E"/>
    <w:rsid w:val="00A82FD0"/>
    <w:rsid w:val="00A844D1"/>
    <w:rsid w:val="00A84B13"/>
    <w:rsid w:val="00A84F46"/>
    <w:rsid w:val="00A85526"/>
    <w:rsid w:val="00A869A6"/>
    <w:rsid w:val="00A874A2"/>
    <w:rsid w:val="00A875F7"/>
    <w:rsid w:val="00A87C49"/>
    <w:rsid w:val="00A87C5E"/>
    <w:rsid w:val="00A905A2"/>
    <w:rsid w:val="00A90B1E"/>
    <w:rsid w:val="00A923B5"/>
    <w:rsid w:val="00A929C9"/>
    <w:rsid w:val="00A934A1"/>
    <w:rsid w:val="00A93B9E"/>
    <w:rsid w:val="00A93FE9"/>
    <w:rsid w:val="00A94070"/>
    <w:rsid w:val="00AA0DC8"/>
    <w:rsid w:val="00AA1019"/>
    <w:rsid w:val="00AA313D"/>
    <w:rsid w:val="00AA45E2"/>
    <w:rsid w:val="00AA47AC"/>
    <w:rsid w:val="00AA49E3"/>
    <w:rsid w:val="00AA4F8A"/>
    <w:rsid w:val="00AA7FDF"/>
    <w:rsid w:val="00AB15DA"/>
    <w:rsid w:val="00AB2C99"/>
    <w:rsid w:val="00AB3195"/>
    <w:rsid w:val="00AB3D0D"/>
    <w:rsid w:val="00AB4CA4"/>
    <w:rsid w:val="00AC0DDB"/>
    <w:rsid w:val="00AC1A32"/>
    <w:rsid w:val="00AC2E66"/>
    <w:rsid w:val="00AC3236"/>
    <w:rsid w:val="00AC6277"/>
    <w:rsid w:val="00AC6830"/>
    <w:rsid w:val="00AC71A1"/>
    <w:rsid w:val="00AD28CC"/>
    <w:rsid w:val="00AD29DA"/>
    <w:rsid w:val="00AD2EBC"/>
    <w:rsid w:val="00AD3178"/>
    <w:rsid w:val="00AD3F4B"/>
    <w:rsid w:val="00AD3F51"/>
    <w:rsid w:val="00AD4BF9"/>
    <w:rsid w:val="00AD4D74"/>
    <w:rsid w:val="00AE0FC2"/>
    <w:rsid w:val="00AE13CA"/>
    <w:rsid w:val="00AE2661"/>
    <w:rsid w:val="00AE2872"/>
    <w:rsid w:val="00AE3BD2"/>
    <w:rsid w:val="00AE4FCB"/>
    <w:rsid w:val="00AE6238"/>
    <w:rsid w:val="00AE6A1C"/>
    <w:rsid w:val="00AF0581"/>
    <w:rsid w:val="00AF0AA7"/>
    <w:rsid w:val="00AF29B2"/>
    <w:rsid w:val="00AF2ADB"/>
    <w:rsid w:val="00AF4BA3"/>
    <w:rsid w:val="00AF4D83"/>
    <w:rsid w:val="00AF50F7"/>
    <w:rsid w:val="00B000BF"/>
    <w:rsid w:val="00B01C6C"/>
    <w:rsid w:val="00B02C60"/>
    <w:rsid w:val="00B0347F"/>
    <w:rsid w:val="00B067E7"/>
    <w:rsid w:val="00B07A3E"/>
    <w:rsid w:val="00B1033E"/>
    <w:rsid w:val="00B111E2"/>
    <w:rsid w:val="00B119DD"/>
    <w:rsid w:val="00B12D26"/>
    <w:rsid w:val="00B17776"/>
    <w:rsid w:val="00B17BCE"/>
    <w:rsid w:val="00B20E04"/>
    <w:rsid w:val="00B25C20"/>
    <w:rsid w:val="00B25CAB"/>
    <w:rsid w:val="00B26E3A"/>
    <w:rsid w:val="00B26E53"/>
    <w:rsid w:val="00B303C0"/>
    <w:rsid w:val="00B317F1"/>
    <w:rsid w:val="00B328AA"/>
    <w:rsid w:val="00B363F8"/>
    <w:rsid w:val="00B3687F"/>
    <w:rsid w:val="00B369C0"/>
    <w:rsid w:val="00B36D13"/>
    <w:rsid w:val="00B404D2"/>
    <w:rsid w:val="00B41491"/>
    <w:rsid w:val="00B4175F"/>
    <w:rsid w:val="00B4263B"/>
    <w:rsid w:val="00B468C7"/>
    <w:rsid w:val="00B46B70"/>
    <w:rsid w:val="00B46CDF"/>
    <w:rsid w:val="00B47728"/>
    <w:rsid w:val="00B508DF"/>
    <w:rsid w:val="00B515BD"/>
    <w:rsid w:val="00B51F84"/>
    <w:rsid w:val="00B52714"/>
    <w:rsid w:val="00B53FA3"/>
    <w:rsid w:val="00B5459A"/>
    <w:rsid w:val="00B54D10"/>
    <w:rsid w:val="00B558DF"/>
    <w:rsid w:val="00B55FB0"/>
    <w:rsid w:val="00B5646D"/>
    <w:rsid w:val="00B568F5"/>
    <w:rsid w:val="00B574E5"/>
    <w:rsid w:val="00B607CB"/>
    <w:rsid w:val="00B60F92"/>
    <w:rsid w:val="00B61DD9"/>
    <w:rsid w:val="00B6222D"/>
    <w:rsid w:val="00B62C09"/>
    <w:rsid w:val="00B63C59"/>
    <w:rsid w:val="00B64EAD"/>
    <w:rsid w:val="00B65003"/>
    <w:rsid w:val="00B65730"/>
    <w:rsid w:val="00B65F3D"/>
    <w:rsid w:val="00B66935"/>
    <w:rsid w:val="00B6697B"/>
    <w:rsid w:val="00B705FC"/>
    <w:rsid w:val="00B70BF0"/>
    <w:rsid w:val="00B715A7"/>
    <w:rsid w:val="00B72252"/>
    <w:rsid w:val="00B7281A"/>
    <w:rsid w:val="00B72C83"/>
    <w:rsid w:val="00B73FE0"/>
    <w:rsid w:val="00B74D79"/>
    <w:rsid w:val="00B757BF"/>
    <w:rsid w:val="00B7754D"/>
    <w:rsid w:val="00B77615"/>
    <w:rsid w:val="00B801B2"/>
    <w:rsid w:val="00B805E9"/>
    <w:rsid w:val="00B806CF"/>
    <w:rsid w:val="00B80AAB"/>
    <w:rsid w:val="00B8128C"/>
    <w:rsid w:val="00B81925"/>
    <w:rsid w:val="00B828B8"/>
    <w:rsid w:val="00B82D64"/>
    <w:rsid w:val="00B8402E"/>
    <w:rsid w:val="00B84498"/>
    <w:rsid w:val="00B852D1"/>
    <w:rsid w:val="00B86704"/>
    <w:rsid w:val="00B86974"/>
    <w:rsid w:val="00B86D22"/>
    <w:rsid w:val="00B87D55"/>
    <w:rsid w:val="00B91649"/>
    <w:rsid w:val="00B9207B"/>
    <w:rsid w:val="00B93325"/>
    <w:rsid w:val="00B9442E"/>
    <w:rsid w:val="00B94EB2"/>
    <w:rsid w:val="00B95003"/>
    <w:rsid w:val="00B96C9C"/>
    <w:rsid w:val="00BA16F3"/>
    <w:rsid w:val="00BA1B2E"/>
    <w:rsid w:val="00BA2006"/>
    <w:rsid w:val="00BA2917"/>
    <w:rsid w:val="00BA2E24"/>
    <w:rsid w:val="00BA302A"/>
    <w:rsid w:val="00BA7661"/>
    <w:rsid w:val="00BB09B9"/>
    <w:rsid w:val="00BB0F9A"/>
    <w:rsid w:val="00BB1514"/>
    <w:rsid w:val="00BB34B5"/>
    <w:rsid w:val="00BB3AB9"/>
    <w:rsid w:val="00BB4689"/>
    <w:rsid w:val="00BC2440"/>
    <w:rsid w:val="00BC44B0"/>
    <w:rsid w:val="00BC631C"/>
    <w:rsid w:val="00BC658D"/>
    <w:rsid w:val="00BC67DC"/>
    <w:rsid w:val="00BC7048"/>
    <w:rsid w:val="00BC7ACE"/>
    <w:rsid w:val="00BC7BBB"/>
    <w:rsid w:val="00BD2F78"/>
    <w:rsid w:val="00BD383E"/>
    <w:rsid w:val="00BD5839"/>
    <w:rsid w:val="00BD5C17"/>
    <w:rsid w:val="00BD5D5C"/>
    <w:rsid w:val="00BD61C0"/>
    <w:rsid w:val="00BD61D4"/>
    <w:rsid w:val="00BD7FE9"/>
    <w:rsid w:val="00BE0294"/>
    <w:rsid w:val="00BE03C4"/>
    <w:rsid w:val="00BE0623"/>
    <w:rsid w:val="00BE1442"/>
    <w:rsid w:val="00BE1BF2"/>
    <w:rsid w:val="00BE23FC"/>
    <w:rsid w:val="00BE379A"/>
    <w:rsid w:val="00BE5D35"/>
    <w:rsid w:val="00BE6D98"/>
    <w:rsid w:val="00BE71FF"/>
    <w:rsid w:val="00BE798E"/>
    <w:rsid w:val="00BF0865"/>
    <w:rsid w:val="00BF1A40"/>
    <w:rsid w:val="00BF1F14"/>
    <w:rsid w:val="00BF20D1"/>
    <w:rsid w:val="00BF2DC3"/>
    <w:rsid w:val="00BF3D5B"/>
    <w:rsid w:val="00BF414C"/>
    <w:rsid w:val="00BF6617"/>
    <w:rsid w:val="00BF687D"/>
    <w:rsid w:val="00C00F9E"/>
    <w:rsid w:val="00C0279F"/>
    <w:rsid w:val="00C02CBD"/>
    <w:rsid w:val="00C03A7E"/>
    <w:rsid w:val="00C04B55"/>
    <w:rsid w:val="00C05302"/>
    <w:rsid w:val="00C056AC"/>
    <w:rsid w:val="00C05C33"/>
    <w:rsid w:val="00C06B34"/>
    <w:rsid w:val="00C07B2D"/>
    <w:rsid w:val="00C11696"/>
    <w:rsid w:val="00C11C01"/>
    <w:rsid w:val="00C11E38"/>
    <w:rsid w:val="00C1371B"/>
    <w:rsid w:val="00C150B4"/>
    <w:rsid w:val="00C1759B"/>
    <w:rsid w:val="00C207A4"/>
    <w:rsid w:val="00C21CDD"/>
    <w:rsid w:val="00C22A81"/>
    <w:rsid w:val="00C2397D"/>
    <w:rsid w:val="00C23BEC"/>
    <w:rsid w:val="00C25359"/>
    <w:rsid w:val="00C2537D"/>
    <w:rsid w:val="00C253AB"/>
    <w:rsid w:val="00C25C6A"/>
    <w:rsid w:val="00C26342"/>
    <w:rsid w:val="00C26624"/>
    <w:rsid w:val="00C26690"/>
    <w:rsid w:val="00C27B2C"/>
    <w:rsid w:val="00C31A66"/>
    <w:rsid w:val="00C320BC"/>
    <w:rsid w:val="00C33E1E"/>
    <w:rsid w:val="00C343B5"/>
    <w:rsid w:val="00C3506D"/>
    <w:rsid w:val="00C3566D"/>
    <w:rsid w:val="00C36609"/>
    <w:rsid w:val="00C36D9C"/>
    <w:rsid w:val="00C40E20"/>
    <w:rsid w:val="00C43522"/>
    <w:rsid w:val="00C45545"/>
    <w:rsid w:val="00C4579B"/>
    <w:rsid w:val="00C46124"/>
    <w:rsid w:val="00C46DC7"/>
    <w:rsid w:val="00C47464"/>
    <w:rsid w:val="00C52D32"/>
    <w:rsid w:val="00C53053"/>
    <w:rsid w:val="00C555D2"/>
    <w:rsid w:val="00C56A00"/>
    <w:rsid w:val="00C570B4"/>
    <w:rsid w:val="00C575A1"/>
    <w:rsid w:val="00C57904"/>
    <w:rsid w:val="00C60DA8"/>
    <w:rsid w:val="00C62812"/>
    <w:rsid w:val="00C629FF"/>
    <w:rsid w:val="00C63A30"/>
    <w:rsid w:val="00C63ACF"/>
    <w:rsid w:val="00C64C14"/>
    <w:rsid w:val="00C65467"/>
    <w:rsid w:val="00C6589E"/>
    <w:rsid w:val="00C65EFA"/>
    <w:rsid w:val="00C67414"/>
    <w:rsid w:val="00C67863"/>
    <w:rsid w:val="00C70BAD"/>
    <w:rsid w:val="00C7112A"/>
    <w:rsid w:val="00C719C7"/>
    <w:rsid w:val="00C72007"/>
    <w:rsid w:val="00C720AB"/>
    <w:rsid w:val="00C727AE"/>
    <w:rsid w:val="00C72CA6"/>
    <w:rsid w:val="00C7351A"/>
    <w:rsid w:val="00C7501B"/>
    <w:rsid w:val="00C76A96"/>
    <w:rsid w:val="00C76D1C"/>
    <w:rsid w:val="00C77A55"/>
    <w:rsid w:val="00C814BD"/>
    <w:rsid w:val="00C82263"/>
    <w:rsid w:val="00C8420C"/>
    <w:rsid w:val="00C84959"/>
    <w:rsid w:val="00C8535B"/>
    <w:rsid w:val="00C85421"/>
    <w:rsid w:val="00C865BB"/>
    <w:rsid w:val="00C877CA"/>
    <w:rsid w:val="00C902DE"/>
    <w:rsid w:val="00C90E85"/>
    <w:rsid w:val="00C91CAC"/>
    <w:rsid w:val="00C93F89"/>
    <w:rsid w:val="00C94713"/>
    <w:rsid w:val="00C94866"/>
    <w:rsid w:val="00C94FCA"/>
    <w:rsid w:val="00C953F8"/>
    <w:rsid w:val="00C968BC"/>
    <w:rsid w:val="00C969F9"/>
    <w:rsid w:val="00C9799F"/>
    <w:rsid w:val="00C97A09"/>
    <w:rsid w:val="00CA0966"/>
    <w:rsid w:val="00CA0A0F"/>
    <w:rsid w:val="00CA0A5C"/>
    <w:rsid w:val="00CA218A"/>
    <w:rsid w:val="00CA4D9D"/>
    <w:rsid w:val="00CA512B"/>
    <w:rsid w:val="00CA5505"/>
    <w:rsid w:val="00CA5973"/>
    <w:rsid w:val="00CA5A04"/>
    <w:rsid w:val="00CA6296"/>
    <w:rsid w:val="00CB0A2D"/>
    <w:rsid w:val="00CB1349"/>
    <w:rsid w:val="00CB24F5"/>
    <w:rsid w:val="00CB26FD"/>
    <w:rsid w:val="00CB3637"/>
    <w:rsid w:val="00CB3C02"/>
    <w:rsid w:val="00CB5B7E"/>
    <w:rsid w:val="00CB6AE9"/>
    <w:rsid w:val="00CC0F85"/>
    <w:rsid w:val="00CC1440"/>
    <w:rsid w:val="00CC2200"/>
    <w:rsid w:val="00CC2841"/>
    <w:rsid w:val="00CC3277"/>
    <w:rsid w:val="00CC34B4"/>
    <w:rsid w:val="00CC3A5C"/>
    <w:rsid w:val="00CC3C4F"/>
    <w:rsid w:val="00CC4940"/>
    <w:rsid w:val="00CC68F4"/>
    <w:rsid w:val="00CD1593"/>
    <w:rsid w:val="00CD227B"/>
    <w:rsid w:val="00CD2943"/>
    <w:rsid w:val="00CD3B60"/>
    <w:rsid w:val="00CD40BB"/>
    <w:rsid w:val="00CD6BB1"/>
    <w:rsid w:val="00CE03AE"/>
    <w:rsid w:val="00CE2587"/>
    <w:rsid w:val="00CE3C47"/>
    <w:rsid w:val="00CE477C"/>
    <w:rsid w:val="00CE58F2"/>
    <w:rsid w:val="00CE6D63"/>
    <w:rsid w:val="00CE74B5"/>
    <w:rsid w:val="00CF1219"/>
    <w:rsid w:val="00CF132E"/>
    <w:rsid w:val="00CF2D51"/>
    <w:rsid w:val="00CF447B"/>
    <w:rsid w:val="00CF5658"/>
    <w:rsid w:val="00CF647C"/>
    <w:rsid w:val="00D001B5"/>
    <w:rsid w:val="00D0053A"/>
    <w:rsid w:val="00D00916"/>
    <w:rsid w:val="00D02769"/>
    <w:rsid w:val="00D03826"/>
    <w:rsid w:val="00D038AD"/>
    <w:rsid w:val="00D04972"/>
    <w:rsid w:val="00D05702"/>
    <w:rsid w:val="00D05B6F"/>
    <w:rsid w:val="00D05C27"/>
    <w:rsid w:val="00D068F9"/>
    <w:rsid w:val="00D06A50"/>
    <w:rsid w:val="00D075D1"/>
    <w:rsid w:val="00D07E89"/>
    <w:rsid w:val="00D10CB1"/>
    <w:rsid w:val="00D1175C"/>
    <w:rsid w:val="00D117AF"/>
    <w:rsid w:val="00D120AB"/>
    <w:rsid w:val="00D136F0"/>
    <w:rsid w:val="00D13C8F"/>
    <w:rsid w:val="00D13DE3"/>
    <w:rsid w:val="00D140E8"/>
    <w:rsid w:val="00D14D54"/>
    <w:rsid w:val="00D170DD"/>
    <w:rsid w:val="00D17C7E"/>
    <w:rsid w:val="00D2053F"/>
    <w:rsid w:val="00D219D0"/>
    <w:rsid w:val="00D21E05"/>
    <w:rsid w:val="00D227CB"/>
    <w:rsid w:val="00D23321"/>
    <w:rsid w:val="00D234B0"/>
    <w:rsid w:val="00D25CB2"/>
    <w:rsid w:val="00D263C0"/>
    <w:rsid w:val="00D269F0"/>
    <w:rsid w:val="00D26C96"/>
    <w:rsid w:val="00D277A1"/>
    <w:rsid w:val="00D27A0E"/>
    <w:rsid w:val="00D30891"/>
    <w:rsid w:val="00D31916"/>
    <w:rsid w:val="00D321EC"/>
    <w:rsid w:val="00D336EB"/>
    <w:rsid w:val="00D33CEC"/>
    <w:rsid w:val="00D33D0D"/>
    <w:rsid w:val="00D33D51"/>
    <w:rsid w:val="00D35DAC"/>
    <w:rsid w:val="00D366A2"/>
    <w:rsid w:val="00D37946"/>
    <w:rsid w:val="00D40482"/>
    <w:rsid w:val="00D40D8B"/>
    <w:rsid w:val="00D411EA"/>
    <w:rsid w:val="00D413FA"/>
    <w:rsid w:val="00D415E2"/>
    <w:rsid w:val="00D41655"/>
    <w:rsid w:val="00D42B91"/>
    <w:rsid w:val="00D4460D"/>
    <w:rsid w:val="00D4476E"/>
    <w:rsid w:val="00D468CD"/>
    <w:rsid w:val="00D500BF"/>
    <w:rsid w:val="00D500C5"/>
    <w:rsid w:val="00D50822"/>
    <w:rsid w:val="00D51319"/>
    <w:rsid w:val="00D51993"/>
    <w:rsid w:val="00D51F25"/>
    <w:rsid w:val="00D52D29"/>
    <w:rsid w:val="00D53530"/>
    <w:rsid w:val="00D54EB5"/>
    <w:rsid w:val="00D553D3"/>
    <w:rsid w:val="00D55DA8"/>
    <w:rsid w:val="00D56541"/>
    <w:rsid w:val="00D5667E"/>
    <w:rsid w:val="00D57055"/>
    <w:rsid w:val="00D574DB"/>
    <w:rsid w:val="00D616D7"/>
    <w:rsid w:val="00D62274"/>
    <w:rsid w:val="00D62C6C"/>
    <w:rsid w:val="00D6336B"/>
    <w:rsid w:val="00D63A46"/>
    <w:rsid w:val="00D63BB1"/>
    <w:rsid w:val="00D64168"/>
    <w:rsid w:val="00D64C31"/>
    <w:rsid w:val="00D65602"/>
    <w:rsid w:val="00D70337"/>
    <w:rsid w:val="00D71F40"/>
    <w:rsid w:val="00D73B06"/>
    <w:rsid w:val="00D74520"/>
    <w:rsid w:val="00D747F5"/>
    <w:rsid w:val="00D75215"/>
    <w:rsid w:val="00D76697"/>
    <w:rsid w:val="00D80B27"/>
    <w:rsid w:val="00D839F5"/>
    <w:rsid w:val="00D84B53"/>
    <w:rsid w:val="00D86D10"/>
    <w:rsid w:val="00D9036A"/>
    <w:rsid w:val="00D90AA2"/>
    <w:rsid w:val="00D919FD"/>
    <w:rsid w:val="00D91E11"/>
    <w:rsid w:val="00D92192"/>
    <w:rsid w:val="00D936D1"/>
    <w:rsid w:val="00D93705"/>
    <w:rsid w:val="00D93C35"/>
    <w:rsid w:val="00D94EEA"/>
    <w:rsid w:val="00DA2AE3"/>
    <w:rsid w:val="00DA2BD6"/>
    <w:rsid w:val="00DA4239"/>
    <w:rsid w:val="00DA44C0"/>
    <w:rsid w:val="00DA4610"/>
    <w:rsid w:val="00DA5604"/>
    <w:rsid w:val="00DA62F1"/>
    <w:rsid w:val="00DA76EA"/>
    <w:rsid w:val="00DA7CB2"/>
    <w:rsid w:val="00DB0A49"/>
    <w:rsid w:val="00DB1D13"/>
    <w:rsid w:val="00DB2126"/>
    <w:rsid w:val="00DB3215"/>
    <w:rsid w:val="00DB4654"/>
    <w:rsid w:val="00DB53F2"/>
    <w:rsid w:val="00DB58A5"/>
    <w:rsid w:val="00DB62B2"/>
    <w:rsid w:val="00DB6517"/>
    <w:rsid w:val="00DB6528"/>
    <w:rsid w:val="00DB6E6D"/>
    <w:rsid w:val="00DC3814"/>
    <w:rsid w:val="00DC4985"/>
    <w:rsid w:val="00DC5458"/>
    <w:rsid w:val="00DD15AD"/>
    <w:rsid w:val="00DD21EC"/>
    <w:rsid w:val="00DD3AD7"/>
    <w:rsid w:val="00DD4F60"/>
    <w:rsid w:val="00DD75F1"/>
    <w:rsid w:val="00DD791F"/>
    <w:rsid w:val="00DE1FD9"/>
    <w:rsid w:val="00DE4126"/>
    <w:rsid w:val="00DE4E5D"/>
    <w:rsid w:val="00DE53D9"/>
    <w:rsid w:val="00DE5C43"/>
    <w:rsid w:val="00DE6220"/>
    <w:rsid w:val="00DE6870"/>
    <w:rsid w:val="00DE6DF7"/>
    <w:rsid w:val="00DE775B"/>
    <w:rsid w:val="00DE7AB2"/>
    <w:rsid w:val="00DF09FA"/>
    <w:rsid w:val="00DF1519"/>
    <w:rsid w:val="00DF3F34"/>
    <w:rsid w:val="00DF41FF"/>
    <w:rsid w:val="00DF57CB"/>
    <w:rsid w:val="00DF6C14"/>
    <w:rsid w:val="00E00770"/>
    <w:rsid w:val="00E00835"/>
    <w:rsid w:val="00E00A75"/>
    <w:rsid w:val="00E00BDF"/>
    <w:rsid w:val="00E0197B"/>
    <w:rsid w:val="00E02386"/>
    <w:rsid w:val="00E032C7"/>
    <w:rsid w:val="00E049FE"/>
    <w:rsid w:val="00E05744"/>
    <w:rsid w:val="00E07418"/>
    <w:rsid w:val="00E078FC"/>
    <w:rsid w:val="00E116FB"/>
    <w:rsid w:val="00E117A9"/>
    <w:rsid w:val="00E12826"/>
    <w:rsid w:val="00E13454"/>
    <w:rsid w:val="00E1389D"/>
    <w:rsid w:val="00E1620B"/>
    <w:rsid w:val="00E16B9D"/>
    <w:rsid w:val="00E16C4A"/>
    <w:rsid w:val="00E16E21"/>
    <w:rsid w:val="00E1744D"/>
    <w:rsid w:val="00E21249"/>
    <w:rsid w:val="00E212DC"/>
    <w:rsid w:val="00E2228A"/>
    <w:rsid w:val="00E22CC4"/>
    <w:rsid w:val="00E23753"/>
    <w:rsid w:val="00E23AAF"/>
    <w:rsid w:val="00E23AC0"/>
    <w:rsid w:val="00E25437"/>
    <w:rsid w:val="00E25A07"/>
    <w:rsid w:val="00E277A9"/>
    <w:rsid w:val="00E3104E"/>
    <w:rsid w:val="00E36383"/>
    <w:rsid w:val="00E36474"/>
    <w:rsid w:val="00E37036"/>
    <w:rsid w:val="00E40A7A"/>
    <w:rsid w:val="00E41143"/>
    <w:rsid w:val="00E4143B"/>
    <w:rsid w:val="00E41E76"/>
    <w:rsid w:val="00E427D1"/>
    <w:rsid w:val="00E433EF"/>
    <w:rsid w:val="00E43705"/>
    <w:rsid w:val="00E5177C"/>
    <w:rsid w:val="00E54909"/>
    <w:rsid w:val="00E54DE5"/>
    <w:rsid w:val="00E55D67"/>
    <w:rsid w:val="00E567B1"/>
    <w:rsid w:val="00E5714D"/>
    <w:rsid w:val="00E6006D"/>
    <w:rsid w:val="00E6354B"/>
    <w:rsid w:val="00E6411F"/>
    <w:rsid w:val="00E654AA"/>
    <w:rsid w:val="00E678BE"/>
    <w:rsid w:val="00E70BCC"/>
    <w:rsid w:val="00E717A6"/>
    <w:rsid w:val="00E71AFF"/>
    <w:rsid w:val="00E72BBC"/>
    <w:rsid w:val="00E73E36"/>
    <w:rsid w:val="00E80127"/>
    <w:rsid w:val="00E80A48"/>
    <w:rsid w:val="00E81588"/>
    <w:rsid w:val="00E821A5"/>
    <w:rsid w:val="00E829B7"/>
    <w:rsid w:val="00E82D31"/>
    <w:rsid w:val="00E832A0"/>
    <w:rsid w:val="00E833DF"/>
    <w:rsid w:val="00E8425C"/>
    <w:rsid w:val="00E842BC"/>
    <w:rsid w:val="00E85788"/>
    <w:rsid w:val="00E86732"/>
    <w:rsid w:val="00E86B4A"/>
    <w:rsid w:val="00E9114D"/>
    <w:rsid w:val="00E91E8E"/>
    <w:rsid w:val="00E92B2B"/>
    <w:rsid w:val="00E942E5"/>
    <w:rsid w:val="00E9587D"/>
    <w:rsid w:val="00E95D55"/>
    <w:rsid w:val="00E9690F"/>
    <w:rsid w:val="00E970D1"/>
    <w:rsid w:val="00EA014D"/>
    <w:rsid w:val="00EA3043"/>
    <w:rsid w:val="00EA390E"/>
    <w:rsid w:val="00EA3F03"/>
    <w:rsid w:val="00EA49BA"/>
    <w:rsid w:val="00EA4EB7"/>
    <w:rsid w:val="00EA5F49"/>
    <w:rsid w:val="00EA6742"/>
    <w:rsid w:val="00EA7079"/>
    <w:rsid w:val="00EB0506"/>
    <w:rsid w:val="00EB060F"/>
    <w:rsid w:val="00EB1ECF"/>
    <w:rsid w:val="00EB207C"/>
    <w:rsid w:val="00EB24B0"/>
    <w:rsid w:val="00EB3646"/>
    <w:rsid w:val="00EB3667"/>
    <w:rsid w:val="00EB5F8A"/>
    <w:rsid w:val="00EB7A7A"/>
    <w:rsid w:val="00EC107F"/>
    <w:rsid w:val="00EC192F"/>
    <w:rsid w:val="00EC1AB5"/>
    <w:rsid w:val="00EC2519"/>
    <w:rsid w:val="00EC2ABE"/>
    <w:rsid w:val="00EC2AE1"/>
    <w:rsid w:val="00EC3801"/>
    <w:rsid w:val="00EC4F1A"/>
    <w:rsid w:val="00EC5555"/>
    <w:rsid w:val="00EC5AF9"/>
    <w:rsid w:val="00ED0DBC"/>
    <w:rsid w:val="00ED0F16"/>
    <w:rsid w:val="00ED18BE"/>
    <w:rsid w:val="00ED1B5E"/>
    <w:rsid w:val="00ED1C41"/>
    <w:rsid w:val="00ED2242"/>
    <w:rsid w:val="00ED4506"/>
    <w:rsid w:val="00ED69FB"/>
    <w:rsid w:val="00ED6EDB"/>
    <w:rsid w:val="00EE187B"/>
    <w:rsid w:val="00EE1FEC"/>
    <w:rsid w:val="00EE3CB1"/>
    <w:rsid w:val="00EE530C"/>
    <w:rsid w:val="00EE656A"/>
    <w:rsid w:val="00EE68A8"/>
    <w:rsid w:val="00EE728A"/>
    <w:rsid w:val="00EE7393"/>
    <w:rsid w:val="00EE7CA7"/>
    <w:rsid w:val="00EF052A"/>
    <w:rsid w:val="00EF1356"/>
    <w:rsid w:val="00EF14D2"/>
    <w:rsid w:val="00EF4F44"/>
    <w:rsid w:val="00EF6D60"/>
    <w:rsid w:val="00EF7432"/>
    <w:rsid w:val="00F00A5A"/>
    <w:rsid w:val="00F01938"/>
    <w:rsid w:val="00F03E0D"/>
    <w:rsid w:val="00F06401"/>
    <w:rsid w:val="00F064A2"/>
    <w:rsid w:val="00F07621"/>
    <w:rsid w:val="00F07D63"/>
    <w:rsid w:val="00F07D78"/>
    <w:rsid w:val="00F10037"/>
    <w:rsid w:val="00F15767"/>
    <w:rsid w:val="00F15A8D"/>
    <w:rsid w:val="00F15A90"/>
    <w:rsid w:val="00F161B4"/>
    <w:rsid w:val="00F1655F"/>
    <w:rsid w:val="00F17731"/>
    <w:rsid w:val="00F17940"/>
    <w:rsid w:val="00F2021A"/>
    <w:rsid w:val="00F20A5A"/>
    <w:rsid w:val="00F20DF4"/>
    <w:rsid w:val="00F21588"/>
    <w:rsid w:val="00F22188"/>
    <w:rsid w:val="00F22E7C"/>
    <w:rsid w:val="00F23A5B"/>
    <w:rsid w:val="00F23AF9"/>
    <w:rsid w:val="00F24C51"/>
    <w:rsid w:val="00F262CD"/>
    <w:rsid w:val="00F26F31"/>
    <w:rsid w:val="00F27783"/>
    <w:rsid w:val="00F31017"/>
    <w:rsid w:val="00F3104E"/>
    <w:rsid w:val="00F31533"/>
    <w:rsid w:val="00F322BB"/>
    <w:rsid w:val="00F32D9A"/>
    <w:rsid w:val="00F330BF"/>
    <w:rsid w:val="00F402AC"/>
    <w:rsid w:val="00F41671"/>
    <w:rsid w:val="00F4189E"/>
    <w:rsid w:val="00F423AD"/>
    <w:rsid w:val="00F4246A"/>
    <w:rsid w:val="00F42D04"/>
    <w:rsid w:val="00F434A3"/>
    <w:rsid w:val="00F4370D"/>
    <w:rsid w:val="00F4596B"/>
    <w:rsid w:val="00F460D4"/>
    <w:rsid w:val="00F501A1"/>
    <w:rsid w:val="00F50ACD"/>
    <w:rsid w:val="00F5130B"/>
    <w:rsid w:val="00F51315"/>
    <w:rsid w:val="00F51378"/>
    <w:rsid w:val="00F522ED"/>
    <w:rsid w:val="00F52744"/>
    <w:rsid w:val="00F52D09"/>
    <w:rsid w:val="00F554F6"/>
    <w:rsid w:val="00F57453"/>
    <w:rsid w:val="00F57D94"/>
    <w:rsid w:val="00F60386"/>
    <w:rsid w:val="00F62493"/>
    <w:rsid w:val="00F6271F"/>
    <w:rsid w:val="00F6297A"/>
    <w:rsid w:val="00F63D96"/>
    <w:rsid w:val="00F65636"/>
    <w:rsid w:val="00F65905"/>
    <w:rsid w:val="00F6641D"/>
    <w:rsid w:val="00F67C49"/>
    <w:rsid w:val="00F71149"/>
    <w:rsid w:val="00F731A9"/>
    <w:rsid w:val="00F73DC1"/>
    <w:rsid w:val="00F73F7C"/>
    <w:rsid w:val="00F74178"/>
    <w:rsid w:val="00F745FF"/>
    <w:rsid w:val="00F7533D"/>
    <w:rsid w:val="00F753DC"/>
    <w:rsid w:val="00F76F9A"/>
    <w:rsid w:val="00F77EC6"/>
    <w:rsid w:val="00F80868"/>
    <w:rsid w:val="00F8271B"/>
    <w:rsid w:val="00F82A9A"/>
    <w:rsid w:val="00F83A20"/>
    <w:rsid w:val="00F861D5"/>
    <w:rsid w:val="00F8691C"/>
    <w:rsid w:val="00F9156F"/>
    <w:rsid w:val="00F93363"/>
    <w:rsid w:val="00F93886"/>
    <w:rsid w:val="00F94403"/>
    <w:rsid w:val="00F96157"/>
    <w:rsid w:val="00F965BD"/>
    <w:rsid w:val="00F96DC7"/>
    <w:rsid w:val="00FA0C38"/>
    <w:rsid w:val="00FA16DF"/>
    <w:rsid w:val="00FA1A86"/>
    <w:rsid w:val="00FA4541"/>
    <w:rsid w:val="00FA4D48"/>
    <w:rsid w:val="00FA5C42"/>
    <w:rsid w:val="00FB0C3D"/>
    <w:rsid w:val="00FB2BF7"/>
    <w:rsid w:val="00FB39DD"/>
    <w:rsid w:val="00FB540C"/>
    <w:rsid w:val="00FB59D9"/>
    <w:rsid w:val="00FB5A2C"/>
    <w:rsid w:val="00FB6284"/>
    <w:rsid w:val="00FB70AD"/>
    <w:rsid w:val="00FB76D6"/>
    <w:rsid w:val="00FC09B8"/>
    <w:rsid w:val="00FC425B"/>
    <w:rsid w:val="00FC494A"/>
    <w:rsid w:val="00FC5187"/>
    <w:rsid w:val="00FC56C1"/>
    <w:rsid w:val="00FC5A69"/>
    <w:rsid w:val="00FC5CEC"/>
    <w:rsid w:val="00FC5FCD"/>
    <w:rsid w:val="00FC6A1A"/>
    <w:rsid w:val="00FC7E8B"/>
    <w:rsid w:val="00FD1BC3"/>
    <w:rsid w:val="00FD2E59"/>
    <w:rsid w:val="00FD38F6"/>
    <w:rsid w:val="00FD563B"/>
    <w:rsid w:val="00FD6494"/>
    <w:rsid w:val="00FD69EB"/>
    <w:rsid w:val="00FD6BEB"/>
    <w:rsid w:val="00FD6D78"/>
    <w:rsid w:val="00FE057D"/>
    <w:rsid w:val="00FE0D57"/>
    <w:rsid w:val="00FE2CD4"/>
    <w:rsid w:val="00FE2CDA"/>
    <w:rsid w:val="00FE413F"/>
    <w:rsid w:val="00FE58B3"/>
    <w:rsid w:val="00FF008A"/>
    <w:rsid w:val="00FF0B5B"/>
    <w:rsid w:val="00FF110C"/>
    <w:rsid w:val="00FF201B"/>
    <w:rsid w:val="00FF6B2E"/>
    <w:rsid w:val="00FF6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DC6E79-E6D5-4EE5-A17E-9365C16DD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CA51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1"/>
    <w:uiPriority w:val="9"/>
    <w:qFormat/>
    <w:rsid w:val="00CA512B"/>
    <w:pPr>
      <w:keepNext/>
      <w:jc w:val="center"/>
      <w:outlineLvl w:val="1"/>
    </w:pPr>
    <w:rPr>
      <w:sz w:val="52"/>
      <w:szCs w:val="20"/>
    </w:rPr>
  </w:style>
  <w:style w:type="paragraph" w:styleId="3">
    <w:name w:val="heading 3"/>
    <w:basedOn w:val="a"/>
    <w:next w:val="a"/>
    <w:link w:val="30"/>
    <w:uiPriority w:val="9"/>
    <w:qFormat/>
    <w:rsid w:val="00CA512B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CA512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CA512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CA512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0"/>
    <w:uiPriority w:val="9"/>
    <w:rsid w:val="00CA512B"/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A512B"/>
    <w:rPr>
      <w:rFonts w:ascii="Cambria" w:eastAsia="Times New Roman" w:hAnsi="Cambria" w:cs="Times New Roman"/>
      <w:b/>
      <w:bCs/>
      <w:color w:val="4F81BD"/>
    </w:rPr>
  </w:style>
  <w:style w:type="character" w:customStyle="1" w:styleId="60">
    <w:name w:val="Заголовок 6 Знак"/>
    <w:basedOn w:val="a0"/>
    <w:link w:val="6"/>
    <w:rsid w:val="00CA512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CA512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CA51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1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2">
    <w:name w:val="Знак Знак2 Знак Знак Знак Знак Знак Знак Знак Знак Знак Знак"/>
    <w:basedOn w:val="a"/>
    <w:rsid w:val="00CA512B"/>
    <w:pPr>
      <w:spacing w:after="160" w:line="240" w:lineRule="exact"/>
    </w:pPr>
    <w:rPr>
      <w:rFonts w:ascii="Verdana" w:hAnsi="Verdana"/>
      <w:lang w:val="en-US" w:eastAsia="en-US"/>
    </w:rPr>
  </w:style>
  <w:style w:type="table" w:styleId="a5">
    <w:name w:val="Table Grid"/>
    <w:basedOn w:val="a1"/>
    <w:uiPriority w:val="59"/>
    <w:rsid w:val="00CA5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nhideWhenUsed/>
    <w:rsid w:val="00CA512B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7">
    <w:name w:val="Основной текст с отступом Знак"/>
    <w:basedOn w:val="a0"/>
    <w:link w:val="a6"/>
    <w:rsid w:val="00CA512B"/>
    <w:rPr>
      <w:rFonts w:ascii="Calibri" w:eastAsia="Times New Roman" w:hAnsi="Calibri" w:cs="Times New Roman"/>
    </w:rPr>
  </w:style>
  <w:style w:type="paragraph" w:styleId="a8">
    <w:name w:val="header"/>
    <w:basedOn w:val="a"/>
    <w:link w:val="a9"/>
    <w:uiPriority w:val="99"/>
    <w:unhideWhenUsed/>
    <w:rsid w:val="00CA512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CA512B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CA512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CA512B"/>
    <w:rPr>
      <w:rFonts w:ascii="Calibri" w:eastAsia="Times New Roman" w:hAnsi="Calibri"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CA512B"/>
  </w:style>
  <w:style w:type="table" w:customStyle="1" w:styleId="13">
    <w:name w:val="Сетка таблицы1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link w:val="ad"/>
    <w:uiPriority w:val="34"/>
    <w:qFormat/>
    <w:rsid w:val="00CA51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No Spacing"/>
    <w:uiPriority w:val="1"/>
    <w:qFormat/>
    <w:rsid w:val="00CA512B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0"/>
    <w:next w:val="a"/>
    <w:uiPriority w:val="39"/>
    <w:qFormat/>
    <w:rsid w:val="00CA512B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rsid w:val="00CA51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3">
    <w:name w:val="toc 2"/>
    <w:basedOn w:val="a"/>
    <w:next w:val="a"/>
    <w:autoRedefine/>
    <w:uiPriority w:val="39"/>
    <w:unhideWhenUsed/>
    <w:qFormat/>
    <w:rsid w:val="00CA51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character" w:styleId="af0">
    <w:name w:val="Hyperlink"/>
    <w:uiPriority w:val="99"/>
    <w:unhideWhenUsed/>
    <w:rsid w:val="00CA512B"/>
    <w:rPr>
      <w:color w:val="0000FF"/>
      <w:u w:val="single"/>
    </w:rPr>
  </w:style>
  <w:style w:type="table" w:customStyle="1" w:styleId="24">
    <w:name w:val="Сетка таблицы2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Абзац списка Знак"/>
    <w:link w:val="ac"/>
    <w:uiPriority w:val="34"/>
    <w:locked/>
    <w:rsid w:val="00CA512B"/>
    <w:rPr>
      <w:rFonts w:ascii="Calibri" w:eastAsia="Calibri" w:hAnsi="Calibri" w:cs="Times New Roman"/>
    </w:rPr>
  </w:style>
  <w:style w:type="table" w:customStyle="1" w:styleId="31">
    <w:name w:val="Сетка таблицы3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CA512B"/>
  </w:style>
  <w:style w:type="paragraph" w:customStyle="1" w:styleId="ConsPlusNormal">
    <w:name w:val="ConsPlusNormal"/>
    <w:rsid w:val="00CA51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CA512B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CA51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unhideWhenUsed/>
    <w:rsid w:val="00CA512B"/>
    <w:rPr>
      <w:rFonts w:cs="Times New Roman"/>
      <w:vertAlign w:val="superscript"/>
    </w:rPr>
  </w:style>
  <w:style w:type="table" w:customStyle="1" w:styleId="4">
    <w:name w:val="Сетка таблицы4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0"/>
    <w:next w:val="20"/>
    <w:rsid w:val="00CA51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CA51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6">
    <w:name w:val="Название Знак"/>
    <w:basedOn w:val="a0"/>
    <w:link w:val="af4"/>
    <w:uiPriority w:val="10"/>
    <w:rsid w:val="00CA512B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CA512B"/>
    <w:pPr>
      <w:suppressAutoHyphens/>
    </w:pPr>
    <w:rPr>
      <w:rFonts w:cs="Calibri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CA51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8">
    <w:name w:val="Подзаголовок Знак"/>
    <w:basedOn w:val="a0"/>
    <w:link w:val="af5"/>
    <w:uiPriority w:val="11"/>
    <w:rsid w:val="00CA512B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CA512B"/>
    <w:pPr>
      <w:spacing w:after="120"/>
    </w:pPr>
    <w:rPr>
      <w:szCs w:val="20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0"/>
    <w:link w:val="af9"/>
    <w:uiPriority w:val="99"/>
    <w:rsid w:val="00CA51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2"/>
    <w:basedOn w:val="a"/>
    <w:link w:val="27"/>
    <w:uiPriority w:val="99"/>
    <w:rsid w:val="00CA512B"/>
    <w:pPr>
      <w:ind w:firstLine="567"/>
      <w:jc w:val="both"/>
    </w:pPr>
  </w:style>
  <w:style w:type="character" w:customStyle="1" w:styleId="27">
    <w:name w:val="Основной текст 2 Знак"/>
    <w:basedOn w:val="a0"/>
    <w:link w:val="26"/>
    <w:uiPriority w:val="99"/>
    <w:rsid w:val="00CA5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5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A51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rsid w:val="00CA512B"/>
  </w:style>
  <w:style w:type="character" w:styleId="afb">
    <w:name w:val="Emphasis"/>
    <w:uiPriority w:val="20"/>
    <w:qFormat/>
    <w:rsid w:val="00CA512B"/>
    <w:rPr>
      <w:i/>
      <w:iCs/>
    </w:rPr>
  </w:style>
  <w:style w:type="table" w:customStyle="1" w:styleId="120">
    <w:name w:val="Сетка таблицы12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CA512B"/>
  </w:style>
  <w:style w:type="table" w:customStyle="1" w:styleId="5">
    <w:name w:val="Сетка таблицы5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link w:val="15"/>
    <w:qFormat/>
    <w:rsid w:val="00CA512B"/>
    <w:pPr>
      <w:keepNext/>
      <w:numPr>
        <w:numId w:val="1"/>
      </w:numPr>
      <w:autoSpaceDE w:val="0"/>
      <w:autoSpaceDN w:val="0"/>
      <w:adjustRightInd w:val="0"/>
      <w:spacing w:before="360" w:after="240"/>
      <w:ind w:right="709"/>
      <w:jc w:val="center"/>
    </w:pPr>
    <w:rPr>
      <w:b/>
    </w:rPr>
  </w:style>
  <w:style w:type="paragraph" w:styleId="33">
    <w:name w:val="toc 3"/>
    <w:basedOn w:val="a"/>
    <w:next w:val="a"/>
    <w:autoRedefine/>
    <w:uiPriority w:val="39"/>
    <w:unhideWhenUsed/>
    <w:qFormat/>
    <w:rsid w:val="00CA512B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customStyle="1" w:styleId="15">
    <w:name w:val="Стиль1 Знак"/>
    <w:link w:val="1"/>
    <w:rsid w:val="00CA512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4">
    <w:name w:val="Body Text 3"/>
    <w:basedOn w:val="a"/>
    <w:link w:val="35"/>
    <w:uiPriority w:val="99"/>
    <w:unhideWhenUsed/>
    <w:rsid w:val="00CA512B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35">
    <w:name w:val="Основной текст 3 Знак"/>
    <w:basedOn w:val="a0"/>
    <w:link w:val="34"/>
    <w:uiPriority w:val="99"/>
    <w:rsid w:val="00CA512B"/>
    <w:rPr>
      <w:rFonts w:ascii="Calibri" w:eastAsia="Times New Roman" w:hAnsi="Calibri" w:cs="Times New Roman"/>
      <w:sz w:val="16"/>
      <w:szCs w:val="16"/>
    </w:rPr>
  </w:style>
  <w:style w:type="paragraph" w:styleId="afc">
    <w:name w:val="endnote text"/>
    <w:basedOn w:val="a"/>
    <w:link w:val="afd"/>
    <w:uiPriority w:val="99"/>
    <w:unhideWhenUsed/>
    <w:rsid w:val="00CA512B"/>
    <w:rPr>
      <w:rFonts w:ascii="Calibri" w:hAnsi="Calibri"/>
      <w:sz w:val="20"/>
      <w:szCs w:val="20"/>
      <w:lang w:eastAsia="en-US"/>
    </w:rPr>
  </w:style>
  <w:style w:type="character" w:customStyle="1" w:styleId="afd">
    <w:name w:val="Текст концевой сноски Знак"/>
    <w:basedOn w:val="a0"/>
    <w:link w:val="afc"/>
    <w:uiPriority w:val="99"/>
    <w:rsid w:val="00CA512B"/>
    <w:rPr>
      <w:rFonts w:ascii="Calibri" w:eastAsia="Times New Roman" w:hAnsi="Calibri" w:cs="Times New Roman"/>
      <w:sz w:val="20"/>
      <w:szCs w:val="20"/>
    </w:rPr>
  </w:style>
  <w:style w:type="character" w:styleId="afe">
    <w:name w:val="endnote reference"/>
    <w:uiPriority w:val="99"/>
    <w:unhideWhenUsed/>
    <w:rsid w:val="00CA512B"/>
    <w:rPr>
      <w:vertAlign w:val="superscript"/>
    </w:rPr>
  </w:style>
  <w:style w:type="numbering" w:customStyle="1" w:styleId="2">
    <w:name w:val="Стиль2"/>
    <w:uiPriority w:val="99"/>
    <w:rsid w:val="00CA512B"/>
    <w:pPr>
      <w:numPr>
        <w:numId w:val="2"/>
      </w:numPr>
    </w:pPr>
  </w:style>
  <w:style w:type="paragraph" w:customStyle="1" w:styleId="121">
    <w:name w:val="Абзац списка12"/>
    <w:basedOn w:val="a"/>
    <w:uiPriority w:val="99"/>
    <w:rsid w:val="00CA512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21">
    <w:name w:val="Font Style21"/>
    <w:basedOn w:val="a0"/>
    <w:rsid w:val="00CA512B"/>
    <w:rPr>
      <w:rFonts w:ascii="Times New Roman" w:hAnsi="Times New Roman" w:cs="Times New Roman"/>
      <w:b/>
      <w:bCs/>
      <w:sz w:val="24"/>
      <w:szCs w:val="24"/>
    </w:rPr>
  </w:style>
  <w:style w:type="character" w:styleId="aff">
    <w:name w:val="annotation reference"/>
    <w:basedOn w:val="a0"/>
    <w:uiPriority w:val="99"/>
    <w:semiHidden/>
    <w:unhideWhenUsed/>
    <w:rsid w:val="002C61C9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2C61C9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2C61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2C61C9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2C61C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ontStyle15">
    <w:name w:val="Font Style15"/>
    <w:basedOn w:val="a0"/>
    <w:uiPriority w:val="99"/>
    <w:rsid w:val="00AC2E66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5A1985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66">
    <w:name w:val="Font Style66"/>
    <w:uiPriority w:val="99"/>
    <w:rsid w:val="00DA44C0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8C0BA1"/>
    <w:pPr>
      <w:widowControl w:val="0"/>
      <w:autoSpaceDE w:val="0"/>
      <w:autoSpaceDN w:val="0"/>
      <w:adjustRightInd w:val="0"/>
      <w:spacing w:line="323" w:lineRule="exact"/>
      <w:ind w:firstLine="7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74FDA-4DB7-4DBC-BDA3-013953E54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4214</TotalTime>
  <Pages>16</Pages>
  <Words>6805</Words>
  <Characters>38793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45507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Жвакина</cp:lastModifiedBy>
  <cp:revision>934</cp:revision>
  <cp:lastPrinted>2021-01-28T07:14:00Z</cp:lastPrinted>
  <dcterms:created xsi:type="dcterms:W3CDTF">2015-07-09T10:42:00Z</dcterms:created>
  <dcterms:modified xsi:type="dcterms:W3CDTF">2026-02-05T05:03:00Z</dcterms:modified>
</cp:coreProperties>
</file>